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03A7A" w14:textId="670DA390" w:rsidR="00F36838" w:rsidRPr="00D114B2" w:rsidRDefault="0054461A" w:rsidP="000B3127">
      <w:pPr>
        <w:pStyle w:val="Vahedeta"/>
        <w:jc w:val="right"/>
      </w:pPr>
      <w:r>
        <w:t>26</w:t>
      </w:r>
      <w:r w:rsidR="00F36838" w:rsidRPr="00D114B2">
        <w:t>.</w:t>
      </w:r>
      <w:r w:rsidR="0058475F" w:rsidRPr="00D114B2">
        <w:t>0</w:t>
      </w:r>
      <w:r w:rsidR="00AD1BC9">
        <w:t>6</w:t>
      </w:r>
      <w:r w:rsidR="00F36838" w:rsidRPr="00D114B2">
        <w:t>.202</w:t>
      </w:r>
      <w:r w:rsidR="0058475F" w:rsidRPr="00D114B2">
        <w:t>4</w:t>
      </w:r>
    </w:p>
    <w:p w14:paraId="55F011B1" w14:textId="77777777" w:rsidR="00F36838" w:rsidRPr="00D114B2" w:rsidRDefault="00F36838" w:rsidP="000B3127">
      <w:pPr>
        <w:pStyle w:val="Vahedeta"/>
        <w:jc w:val="right"/>
      </w:pPr>
      <w:r w:rsidRPr="00D114B2">
        <w:t>EELNÕU</w:t>
      </w:r>
    </w:p>
    <w:p w14:paraId="75E3960E" w14:textId="78050A6C" w:rsidR="00F36838" w:rsidRPr="00D114B2" w:rsidDel="00EA2D21" w:rsidRDefault="00F36838" w:rsidP="000B3127">
      <w:pPr>
        <w:pStyle w:val="Vahedeta"/>
        <w:rPr>
          <w:del w:id="0" w:author="Aili Sandre" w:date="2024-07-19T09:33:00Z"/>
        </w:rPr>
      </w:pPr>
    </w:p>
    <w:p w14:paraId="3700805C" w14:textId="77777777" w:rsidR="00F36838" w:rsidRPr="00D114B2" w:rsidRDefault="00F36838" w:rsidP="000B3127">
      <w:pPr>
        <w:pStyle w:val="Vahedeta"/>
      </w:pPr>
    </w:p>
    <w:p w14:paraId="29492B34" w14:textId="77777777" w:rsidR="00AD2673" w:rsidRPr="00D114B2" w:rsidRDefault="00F36838" w:rsidP="000B3127">
      <w:pPr>
        <w:pStyle w:val="Vahedeta"/>
        <w:jc w:val="center"/>
        <w:rPr>
          <w:b/>
          <w:sz w:val="32"/>
          <w:szCs w:val="32"/>
        </w:rPr>
      </w:pPr>
      <w:r w:rsidRPr="00D114B2">
        <w:rPr>
          <w:b/>
          <w:sz w:val="32"/>
          <w:szCs w:val="32"/>
        </w:rPr>
        <w:t xml:space="preserve">Kaitseväe korralduse seaduse, riigipiiri seaduse </w:t>
      </w:r>
      <w:r w:rsidR="00A25056" w:rsidRPr="00D114B2">
        <w:rPr>
          <w:b/>
          <w:sz w:val="32"/>
          <w:szCs w:val="32"/>
        </w:rPr>
        <w:t xml:space="preserve">ja teiste seaduste </w:t>
      </w:r>
      <w:r w:rsidRPr="00D114B2">
        <w:rPr>
          <w:b/>
          <w:sz w:val="32"/>
          <w:szCs w:val="32"/>
        </w:rPr>
        <w:t>muutmise seadus (mereolukorrateadlikkuse ja merejulgeoleku parandamine)</w:t>
      </w:r>
    </w:p>
    <w:p w14:paraId="770B454D" w14:textId="58707516" w:rsidR="00F36838" w:rsidRPr="00D114B2" w:rsidDel="000B3127" w:rsidRDefault="00F36838" w:rsidP="000B3127">
      <w:pPr>
        <w:pStyle w:val="Vahedeta"/>
        <w:jc w:val="both"/>
        <w:rPr>
          <w:del w:id="1" w:author="Aili Sandre" w:date="2024-07-19T10:29:00Z"/>
        </w:rPr>
      </w:pPr>
    </w:p>
    <w:p w14:paraId="066E8BE5" w14:textId="77777777" w:rsidR="00F36838" w:rsidRPr="00D114B2" w:rsidRDefault="00F36838" w:rsidP="000B3127">
      <w:pPr>
        <w:pStyle w:val="Vahedeta"/>
        <w:jc w:val="both"/>
      </w:pPr>
    </w:p>
    <w:p w14:paraId="59F9797A" w14:textId="77777777" w:rsidR="00A7434C" w:rsidRPr="00D114B2" w:rsidRDefault="00A7434C" w:rsidP="000B3127">
      <w:pPr>
        <w:pStyle w:val="Vahedeta"/>
        <w:jc w:val="both"/>
        <w:rPr>
          <w:b/>
        </w:rPr>
      </w:pPr>
      <w:r w:rsidRPr="00D114B2">
        <w:rPr>
          <w:b/>
        </w:rPr>
        <w:t>§ 1. Kaitseväe korralduse seadus</w:t>
      </w:r>
      <w:r w:rsidR="00DE1599" w:rsidRPr="00D114B2">
        <w:rPr>
          <w:b/>
        </w:rPr>
        <w:t>e muutmine</w:t>
      </w:r>
    </w:p>
    <w:p w14:paraId="52B61A61" w14:textId="77777777" w:rsidR="00A7434C" w:rsidRPr="00D114B2" w:rsidRDefault="00A7434C" w:rsidP="000B3127">
      <w:pPr>
        <w:pStyle w:val="Vahedeta"/>
        <w:jc w:val="both"/>
      </w:pPr>
    </w:p>
    <w:p w14:paraId="2F1EEC02" w14:textId="77777777" w:rsidR="00F36838" w:rsidRPr="00D114B2" w:rsidRDefault="00A7434C" w:rsidP="000B3127">
      <w:pPr>
        <w:pStyle w:val="Vahedeta"/>
        <w:jc w:val="both"/>
      </w:pPr>
      <w:r w:rsidRPr="00D114B2">
        <w:t>Kaitseväe korralduse seaduses tehakse järgmi</w:t>
      </w:r>
      <w:r w:rsidR="005C1176" w:rsidRPr="00D114B2">
        <w:t>sed</w:t>
      </w:r>
      <w:r w:rsidRPr="00D114B2">
        <w:t xml:space="preserve"> muudatus</w:t>
      </w:r>
      <w:r w:rsidR="005C1176" w:rsidRPr="00D114B2">
        <w:t>ed</w:t>
      </w:r>
      <w:r w:rsidRPr="00D114B2">
        <w:t>:</w:t>
      </w:r>
    </w:p>
    <w:p w14:paraId="5050CA5D" w14:textId="77777777" w:rsidR="00514452" w:rsidRPr="00D114B2" w:rsidRDefault="00514452" w:rsidP="000B3127">
      <w:pPr>
        <w:pStyle w:val="Vahedeta"/>
        <w:jc w:val="both"/>
      </w:pPr>
    </w:p>
    <w:p w14:paraId="4670301F" w14:textId="325F9035" w:rsidR="00514452" w:rsidRDefault="00514452" w:rsidP="000B3127">
      <w:pPr>
        <w:pStyle w:val="Vahedeta"/>
        <w:jc w:val="both"/>
      </w:pPr>
      <w:r w:rsidRPr="00D114B2">
        <w:rPr>
          <w:b/>
        </w:rPr>
        <w:t>1</w:t>
      </w:r>
      <w:r w:rsidRPr="00D114B2">
        <w:t>) paragrahvis 3</w:t>
      </w:r>
      <w:r w:rsidRPr="00D114B2">
        <w:rPr>
          <w:vertAlign w:val="superscript"/>
        </w:rPr>
        <w:t>1</w:t>
      </w:r>
      <w:r w:rsidRPr="00D114B2">
        <w:t xml:space="preserve"> asendatakse </w:t>
      </w:r>
      <w:del w:id="2" w:author="Aili Sandre" w:date="2024-07-19T09:34:00Z">
        <w:r w:rsidRPr="00D114B2" w:rsidDel="00EA2D21">
          <w:delText xml:space="preserve">läbivalt </w:delText>
        </w:r>
      </w:del>
      <w:r w:rsidRPr="00D114B2">
        <w:t>sõnad „Politsei- ja Piirivalveamet“ vastavas käändes sõnadega „Politsei- ja Piirivalveamet või Kaitsepolitseiamet“ vastavas käändes;</w:t>
      </w:r>
    </w:p>
    <w:p w14:paraId="15B081E8" w14:textId="11C49BB3" w:rsidR="00437228" w:rsidRDefault="00437228" w:rsidP="000B3127">
      <w:pPr>
        <w:pStyle w:val="Vahedeta"/>
        <w:jc w:val="both"/>
      </w:pPr>
    </w:p>
    <w:p w14:paraId="78E22F0D" w14:textId="636B013A" w:rsidR="00437228" w:rsidRDefault="00437228" w:rsidP="000B3127">
      <w:pPr>
        <w:pStyle w:val="Vahedeta"/>
        <w:jc w:val="both"/>
      </w:pPr>
      <w:r w:rsidRPr="00437228">
        <w:rPr>
          <w:b/>
        </w:rPr>
        <w:t>2</w:t>
      </w:r>
      <w:r>
        <w:t>) paragrahvi 41 lõige 2 muudetakse ja sõnastatakse järgmiselt:</w:t>
      </w:r>
    </w:p>
    <w:p w14:paraId="1833FA77" w14:textId="77777777" w:rsidR="00437228" w:rsidRDefault="00437228" w:rsidP="000B3127">
      <w:pPr>
        <w:pStyle w:val="Vahedeta"/>
        <w:jc w:val="both"/>
      </w:pPr>
    </w:p>
    <w:p w14:paraId="3E95DB20" w14:textId="1B4FC3BF" w:rsidR="00437228" w:rsidRDefault="00437228" w:rsidP="000B3127">
      <w:pPr>
        <w:pStyle w:val="Vahedeta"/>
        <w:jc w:val="both"/>
      </w:pPr>
      <w:r>
        <w:t>„(2) Julgeolekuasutus võib kaasata kaitseväelasi ja Kaitseväe teenistujaid oma ülesannete täitmisse või täitmise tagamisse.“;</w:t>
      </w:r>
    </w:p>
    <w:p w14:paraId="6A459348" w14:textId="2B4845AE" w:rsidR="00437228" w:rsidRDefault="00437228" w:rsidP="000B3127">
      <w:pPr>
        <w:pStyle w:val="Vahedeta"/>
        <w:jc w:val="both"/>
      </w:pPr>
    </w:p>
    <w:p w14:paraId="689150A6" w14:textId="04D1BE6E" w:rsidR="00437228" w:rsidRDefault="00437228" w:rsidP="000B3127">
      <w:pPr>
        <w:pStyle w:val="Vahedeta"/>
        <w:jc w:val="both"/>
      </w:pPr>
      <w:r w:rsidRPr="00437228">
        <w:rPr>
          <w:b/>
        </w:rPr>
        <w:t>3</w:t>
      </w:r>
      <w:r>
        <w:t>) paragrahvi 41 täiendatakse lõikega 3 järgmises sõnastuses:</w:t>
      </w:r>
    </w:p>
    <w:p w14:paraId="29CFD4B6" w14:textId="77777777" w:rsidR="00437228" w:rsidRDefault="00437228" w:rsidP="000B3127">
      <w:pPr>
        <w:pStyle w:val="Vahedeta"/>
        <w:jc w:val="both"/>
      </w:pPr>
    </w:p>
    <w:p w14:paraId="0EA5F68F" w14:textId="3F95B652" w:rsidR="00437228" w:rsidRDefault="00437228" w:rsidP="000B3127">
      <w:pPr>
        <w:pStyle w:val="Vahedeta"/>
        <w:jc w:val="both"/>
      </w:pPr>
      <w:r>
        <w:t>„(3) Käesoleva paragrahvi lõike 2 alusel kaasatud kaitseväelasel ja Kaitseväe teenistujal on julgeolekuasutuse ametniku volitused.“;</w:t>
      </w:r>
    </w:p>
    <w:p w14:paraId="2949CC42" w14:textId="77777777" w:rsidR="00026F1F" w:rsidRPr="00D114B2" w:rsidRDefault="00026F1F" w:rsidP="000B3127">
      <w:pPr>
        <w:pStyle w:val="Vahedeta"/>
        <w:jc w:val="both"/>
      </w:pPr>
    </w:p>
    <w:p w14:paraId="0F2DD1BA" w14:textId="698E2719" w:rsidR="00121DDF" w:rsidRPr="00D114B2" w:rsidRDefault="00437228" w:rsidP="000B3127">
      <w:pPr>
        <w:pStyle w:val="Vahedeta"/>
      </w:pPr>
      <w:r>
        <w:rPr>
          <w:b/>
        </w:rPr>
        <w:t>4</w:t>
      </w:r>
      <w:r w:rsidR="00121DDF" w:rsidRPr="00D114B2">
        <w:t>) paragrahvi</w:t>
      </w:r>
      <w:r w:rsidR="00297309" w:rsidRPr="00D114B2">
        <w:t> </w:t>
      </w:r>
      <w:r w:rsidR="00121DDF" w:rsidRPr="00D114B2">
        <w:t>45 täienda</w:t>
      </w:r>
      <w:r w:rsidR="00297309" w:rsidRPr="00D114B2">
        <w:t>takse</w:t>
      </w:r>
      <w:r w:rsidR="00121DDF" w:rsidRPr="00D114B2">
        <w:t xml:space="preserve"> punktiga</w:t>
      </w:r>
      <w:r w:rsidR="00297309" w:rsidRPr="00D114B2">
        <w:t> </w:t>
      </w:r>
      <w:r w:rsidR="00121DDF" w:rsidRPr="00D114B2">
        <w:t>5 järgmises sõnastuses:</w:t>
      </w:r>
    </w:p>
    <w:p w14:paraId="6BD38690" w14:textId="77777777" w:rsidR="00121DDF" w:rsidRPr="00D114B2" w:rsidRDefault="00121DDF" w:rsidP="000B3127">
      <w:pPr>
        <w:pStyle w:val="Vahedeta"/>
      </w:pPr>
    </w:p>
    <w:p w14:paraId="2CDE32C8" w14:textId="4D42C4BF" w:rsidR="00121DDF" w:rsidRDefault="00121DDF" w:rsidP="000B3127">
      <w:pPr>
        <w:pStyle w:val="Vahedeta"/>
      </w:pPr>
      <w:r w:rsidRPr="00D114B2">
        <w:t>„5)</w:t>
      </w:r>
      <w:r w:rsidR="00297309" w:rsidRPr="00D114B2">
        <w:t> </w:t>
      </w:r>
      <w:r w:rsidRPr="00D114B2">
        <w:t>veesõiduki ja muu ujuvvahendi tekitatud ohu tõrjumisel.“</w:t>
      </w:r>
      <w:r w:rsidR="003F650F">
        <w:t>;</w:t>
      </w:r>
    </w:p>
    <w:p w14:paraId="451F3842" w14:textId="673751B8" w:rsidR="008D53DF" w:rsidRDefault="008D53DF" w:rsidP="000B3127">
      <w:pPr>
        <w:pStyle w:val="Vahedeta"/>
      </w:pPr>
    </w:p>
    <w:p w14:paraId="4CDAE0E4" w14:textId="5645EF13" w:rsidR="008D53DF" w:rsidRDefault="00437228" w:rsidP="000B3127">
      <w:pPr>
        <w:pStyle w:val="Vahedeta"/>
      </w:pPr>
      <w:r>
        <w:rPr>
          <w:b/>
        </w:rPr>
        <w:t>5</w:t>
      </w:r>
      <w:r w:rsidR="008D53DF" w:rsidRPr="008D53DF">
        <w:t>) paragrahvi 4</w:t>
      </w:r>
      <w:r w:rsidR="008D53DF">
        <w:t>6</w:t>
      </w:r>
      <w:r w:rsidR="008D53DF" w:rsidRPr="008D53DF">
        <w:t xml:space="preserve"> täiendatakse </w:t>
      </w:r>
      <w:r w:rsidR="008D53DF">
        <w:t>lõike</w:t>
      </w:r>
      <w:r w:rsidR="008D53DF" w:rsidRPr="008D53DF">
        <w:t>ga 5 järgmises sõnastuses:</w:t>
      </w:r>
    </w:p>
    <w:p w14:paraId="7982C6E7" w14:textId="77777777" w:rsidR="008D53DF" w:rsidRDefault="008D53DF" w:rsidP="000B3127">
      <w:pPr>
        <w:pStyle w:val="Vahedeta"/>
      </w:pPr>
    </w:p>
    <w:p w14:paraId="1341F98D" w14:textId="1A9F4340" w:rsidR="008D53DF" w:rsidRDefault="008D53DF" w:rsidP="000B3127">
      <w:pPr>
        <w:pStyle w:val="Vahedeta"/>
        <w:jc w:val="both"/>
      </w:pPr>
      <w:r>
        <w:t xml:space="preserve">„(5) </w:t>
      </w:r>
      <w:r w:rsidR="0080371C">
        <w:t>Käesoleva seaduse §-s</w:t>
      </w:r>
      <w:r w:rsidR="007310AA">
        <w:t> </w:t>
      </w:r>
      <w:r w:rsidRPr="008D53DF">
        <w:t>47</w:t>
      </w:r>
      <w:r w:rsidRPr="008D53DF">
        <w:rPr>
          <w:vertAlign w:val="superscript"/>
        </w:rPr>
        <w:t>1</w:t>
      </w:r>
      <w:r w:rsidRPr="008D53DF">
        <w:t xml:space="preserve"> sätestatud meetmete ja jõu kasutamise otsustab riigikaitse valdkonna korraldamise eest vastutav minister, teavitades sellest kohe Vabariigi Presidenti.</w:t>
      </w:r>
      <w:r>
        <w:t>“;</w:t>
      </w:r>
    </w:p>
    <w:p w14:paraId="12FFD32E" w14:textId="77777777" w:rsidR="007310AA" w:rsidRPr="008D53DF" w:rsidRDefault="007310AA" w:rsidP="000B3127">
      <w:pPr>
        <w:pStyle w:val="Vahedeta"/>
        <w:jc w:val="both"/>
      </w:pPr>
    </w:p>
    <w:p w14:paraId="662E3D58" w14:textId="3E6FB47E" w:rsidR="00A7434C" w:rsidRPr="00D114B2" w:rsidRDefault="00437228" w:rsidP="000B3127">
      <w:pPr>
        <w:pStyle w:val="Vahedeta"/>
        <w:jc w:val="both"/>
      </w:pPr>
      <w:r>
        <w:rPr>
          <w:b/>
        </w:rPr>
        <w:t>6</w:t>
      </w:r>
      <w:r w:rsidR="005C1176" w:rsidRPr="00D114B2">
        <w:t>) s</w:t>
      </w:r>
      <w:r w:rsidR="0078175B" w:rsidRPr="00D114B2">
        <w:t>eadus</w:t>
      </w:r>
      <w:r w:rsidR="002003B8" w:rsidRPr="00D114B2">
        <w:t xml:space="preserve">t </w:t>
      </w:r>
      <w:r w:rsidR="0078175B" w:rsidRPr="00D114B2">
        <w:t>täiendatakse §-ga </w:t>
      </w:r>
      <w:r w:rsidR="008D53DF" w:rsidRPr="00D114B2">
        <w:t>4</w:t>
      </w:r>
      <w:r w:rsidR="008D53DF">
        <w:t>7</w:t>
      </w:r>
      <w:r w:rsidR="008D53DF">
        <w:rPr>
          <w:vertAlign w:val="superscript"/>
        </w:rPr>
        <w:t>1</w:t>
      </w:r>
      <w:r w:rsidR="008D53DF" w:rsidRPr="00D114B2">
        <w:t xml:space="preserve"> </w:t>
      </w:r>
      <w:r w:rsidR="0078175B" w:rsidRPr="00D114B2">
        <w:t>järgmises sõnastuses:</w:t>
      </w:r>
    </w:p>
    <w:p w14:paraId="16F4477E" w14:textId="77777777" w:rsidR="0078175B" w:rsidRPr="00D114B2" w:rsidRDefault="0078175B" w:rsidP="000B3127">
      <w:pPr>
        <w:pStyle w:val="Vahedeta"/>
        <w:jc w:val="both"/>
      </w:pPr>
    </w:p>
    <w:p w14:paraId="4B710D2E" w14:textId="3A9EAD66" w:rsidR="008D53DF" w:rsidRPr="008D53DF" w:rsidRDefault="00121DDF" w:rsidP="000B3127">
      <w:pPr>
        <w:pStyle w:val="Vahedeta"/>
        <w:jc w:val="both"/>
        <w:rPr>
          <w:b/>
          <w:color w:val="000000" w:themeColor="text1"/>
        </w:rPr>
      </w:pPr>
      <w:r w:rsidRPr="00D114B2">
        <w:rPr>
          <w:color w:val="000000" w:themeColor="text1"/>
        </w:rPr>
        <w:t>„</w:t>
      </w:r>
      <w:r w:rsidRPr="00D114B2">
        <w:rPr>
          <w:b/>
          <w:color w:val="000000" w:themeColor="text1"/>
        </w:rPr>
        <w:t>§ </w:t>
      </w:r>
      <w:r w:rsidR="008D53DF" w:rsidRPr="00D114B2">
        <w:rPr>
          <w:b/>
          <w:color w:val="000000" w:themeColor="text1"/>
        </w:rPr>
        <w:t>4</w:t>
      </w:r>
      <w:r w:rsidR="008D53DF">
        <w:rPr>
          <w:b/>
          <w:color w:val="000000" w:themeColor="text1"/>
        </w:rPr>
        <w:t>7</w:t>
      </w:r>
      <w:r w:rsidR="008D53DF">
        <w:rPr>
          <w:b/>
          <w:color w:val="000000" w:themeColor="text1"/>
          <w:vertAlign w:val="superscript"/>
        </w:rPr>
        <w:t>1</w:t>
      </w:r>
      <w:r w:rsidRPr="00D114B2">
        <w:rPr>
          <w:b/>
          <w:color w:val="000000" w:themeColor="text1"/>
        </w:rPr>
        <w:t>. </w:t>
      </w:r>
      <w:commentRangeStart w:id="3"/>
      <w:r w:rsidR="008D53DF" w:rsidRPr="008D53DF">
        <w:rPr>
          <w:b/>
          <w:color w:val="000000" w:themeColor="text1"/>
        </w:rPr>
        <w:t xml:space="preserve">Jõu kasutamine </w:t>
      </w:r>
      <w:r w:rsidR="00DE3303">
        <w:rPr>
          <w:b/>
          <w:color w:val="000000" w:themeColor="text1"/>
        </w:rPr>
        <w:t>veesõidukist</w:t>
      </w:r>
      <w:r w:rsidR="007310AA">
        <w:rPr>
          <w:b/>
          <w:color w:val="000000" w:themeColor="text1"/>
        </w:rPr>
        <w:t xml:space="preserve"> ja</w:t>
      </w:r>
      <w:r w:rsidR="00F55A9C">
        <w:rPr>
          <w:b/>
          <w:color w:val="000000" w:themeColor="text1"/>
        </w:rPr>
        <w:t xml:space="preserve"> </w:t>
      </w:r>
      <w:r w:rsidR="008D53DF" w:rsidRPr="008D53DF">
        <w:rPr>
          <w:b/>
          <w:color w:val="000000" w:themeColor="text1"/>
        </w:rPr>
        <w:t xml:space="preserve">muust ujuvvahendist </w:t>
      </w:r>
      <w:del w:id="4" w:author="Aili Sandre" w:date="2024-07-19T09:54:00Z">
        <w:r w:rsidR="008D53DF" w:rsidRPr="008D53DF" w:rsidDel="0091570D">
          <w:rPr>
            <w:b/>
            <w:color w:val="000000" w:themeColor="text1"/>
          </w:rPr>
          <w:delText xml:space="preserve">tuleneva </w:delText>
        </w:r>
      </w:del>
      <w:ins w:id="5" w:author="Aili Sandre" w:date="2024-07-19T09:54:00Z">
        <w:r w:rsidR="0091570D">
          <w:rPr>
            <w:b/>
            <w:color w:val="000000" w:themeColor="text1"/>
          </w:rPr>
          <w:t>lähtuva</w:t>
        </w:r>
        <w:r w:rsidR="0091570D" w:rsidRPr="008D53DF">
          <w:rPr>
            <w:b/>
            <w:color w:val="000000" w:themeColor="text1"/>
          </w:rPr>
          <w:t xml:space="preserve"> </w:t>
        </w:r>
      </w:ins>
      <w:r w:rsidR="008D53DF" w:rsidRPr="008D53DF">
        <w:rPr>
          <w:b/>
          <w:color w:val="000000" w:themeColor="text1"/>
        </w:rPr>
        <w:t>ohu tõrjumiseks Eesti merealal</w:t>
      </w:r>
      <w:commentRangeEnd w:id="3"/>
      <w:r w:rsidR="00B56E02">
        <w:rPr>
          <w:rStyle w:val="Kommentaariviide"/>
          <w:rFonts w:asciiTheme="minorHAnsi" w:hAnsiTheme="minorHAnsi"/>
        </w:rPr>
        <w:commentReference w:id="3"/>
      </w:r>
    </w:p>
    <w:p w14:paraId="4B138603" w14:textId="77777777" w:rsidR="008D53DF" w:rsidRPr="00690A0F" w:rsidRDefault="008D53DF" w:rsidP="000B3127">
      <w:pPr>
        <w:pStyle w:val="Vahedeta"/>
        <w:jc w:val="both"/>
        <w:rPr>
          <w:color w:val="000000" w:themeColor="text1"/>
        </w:rPr>
      </w:pPr>
    </w:p>
    <w:p w14:paraId="4708F4EF" w14:textId="1B6A439C" w:rsidR="008D53DF" w:rsidRPr="008D53DF" w:rsidRDefault="008D53DF" w:rsidP="000B3127">
      <w:pPr>
        <w:pStyle w:val="Vahedeta"/>
        <w:jc w:val="both"/>
        <w:rPr>
          <w:color w:val="000000" w:themeColor="text1"/>
        </w:rPr>
      </w:pPr>
      <w:r w:rsidRPr="008D53DF">
        <w:rPr>
          <w:color w:val="000000" w:themeColor="text1"/>
        </w:rPr>
        <w:t>(1)</w:t>
      </w:r>
      <w:r w:rsidR="00AB1B24">
        <w:rPr>
          <w:color w:val="000000" w:themeColor="text1"/>
        </w:rPr>
        <w:t> </w:t>
      </w:r>
      <w:r w:rsidRPr="008D53DF">
        <w:rPr>
          <w:color w:val="000000" w:themeColor="text1"/>
        </w:rPr>
        <w:t xml:space="preserve">Kaitseväge võib </w:t>
      </w:r>
      <w:r w:rsidR="009E2FAF">
        <w:rPr>
          <w:color w:val="000000" w:themeColor="text1"/>
        </w:rPr>
        <w:t xml:space="preserve">Eesti merealal </w:t>
      </w:r>
      <w:r w:rsidRPr="008D53DF">
        <w:rPr>
          <w:color w:val="000000" w:themeColor="text1"/>
        </w:rPr>
        <w:t xml:space="preserve">kasutada </w:t>
      </w:r>
      <w:bookmarkStart w:id="6" w:name="_Hlk169875301"/>
      <w:r w:rsidR="00753BAA">
        <w:rPr>
          <w:color w:val="000000" w:themeColor="text1"/>
        </w:rPr>
        <w:t xml:space="preserve">selleks, et tõrjuda </w:t>
      </w:r>
      <w:r w:rsidR="00DE3303">
        <w:rPr>
          <w:color w:val="000000" w:themeColor="text1"/>
        </w:rPr>
        <w:t>veesõidukist</w:t>
      </w:r>
      <w:r w:rsidR="00C807AB">
        <w:rPr>
          <w:color w:val="000000" w:themeColor="text1"/>
        </w:rPr>
        <w:t xml:space="preserve"> </w:t>
      </w:r>
      <w:r w:rsidRPr="008D53DF">
        <w:rPr>
          <w:color w:val="000000" w:themeColor="text1"/>
        </w:rPr>
        <w:t>või muu</w:t>
      </w:r>
      <w:r w:rsidR="00C807AB">
        <w:rPr>
          <w:color w:val="000000" w:themeColor="text1"/>
        </w:rPr>
        <w:t>st</w:t>
      </w:r>
      <w:r w:rsidRPr="008D53DF">
        <w:rPr>
          <w:color w:val="000000" w:themeColor="text1"/>
        </w:rPr>
        <w:t xml:space="preserve"> ujuvvahendi</w:t>
      </w:r>
      <w:r w:rsidR="00690A0F">
        <w:rPr>
          <w:color w:val="000000" w:themeColor="text1"/>
        </w:rPr>
        <w:t xml:space="preserve">st </w:t>
      </w:r>
      <w:del w:id="7" w:author="Aili Sandre" w:date="2024-07-19T09:54:00Z">
        <w:r w:rsidRPr="0091570D" w:rsidDel="0091570D">
          <w:rPr>
            <w:color w:val="000000" w:themeColor="text1"/>
          </w:rPr>
          <w:delText>tuleneva</w:delText>
        </w:r>
        <w:r w:rsidR="00753BAA" w:rsidRPr="0091570D" w:rsidDel="0091570D">
          <w:rPr>
            <w:color w:val="000000" w:themeColor="text1"/>
          </w:rPr>
          <w:delText>t</w:delText>
        </w:r>
        <w:r w:rsidRPr="008D53DF" w:rsidDel="0091570D">
          <w:rPr>
            <w:color w:val="000000" w:themeColor="text1"/>
          </w:rPr>
          <w:delText xml:space="preserve"> </w:delText>
        </w:r>
      </w:del>
      <w:ins w:id="8" w:author="Aili Sandre" w:date="2024-07-19T09:54:00Z">
        <w:r w:rsidR="0091570D">
          <w:rPr>
            <w:color w:val="000000" w:themeColor="text1"/>
          </w:rPr>
          <w:t>lähtuvat</w:t>
        </w:r>
        <w:r w:rsidR="0091570D" w:rsidRPr="008D53DF">
          <w:rPr>
            <w:color w:val="000000" w:themeColor="text1"/>
          </w:rPr>
          <w:t xml:space="preserve"> </w:t>
        </w:r>
      </w:ins>
      <w:commentRangeStart w:id="9"/>
      <w:r w:rsidR="003B7C85">
        <w:rPr>
          <w:color w:val="000000" w:themeColor="text1"/>
        </w:rPr>
        <w:t>rün</w:t>
      </w:r>
      <w:r w:rsidR="00753BAA">
        <w:rPr>
          <w:color w:val="000000" w:themeColor="text1"/>
        </w:rPr>
        <w:t>net</w:t>
      </w:r>
      <w:commentRangeEnd w:id="9"/>
      <w:r w:rsidR="00BB231B">
        <w:rPr>
          <w:rStyle w:val="Kommentaariviide"/>
          <w:rFonts w:asciiTheme="minorHAnsi" w:hAnsiTheme="minorHAnsi"/>
        </w:rPr>
        <w:commentReference w:id="9"/>
      </w:r>
      <w:r w:rsidR="003B7C85">
        <w:rPr>
          <w:color w:val="000000" w:themeColor="text1"/>
        </w:rPr>
        <w:t xml:space="preserve"> või muu</w:t>
      </w:r>
      <w:r w:rsidR="00753BAA">
        <w:rPr>
          <w:color w:val="000000" w:themeColor="text1"/>
        </w:rPr>
        <w:t>d</w:t>
      </w:r>
      <w:r w:rsidR="003B7C85">
        <w:rPr>
          <w:color w:val="000000" w:themeColor="text1"/>
        </w:rPr>
        <w:t xml:space="preserve"> </w:t>
      </w:r>
      <w:r w:rsidR="00C807AB" w:rsidRPr="00832F33">
        <w:rPr>
          <w:color w:val="000000" w:themeColor="text1"/>
        </w:rPr>
        <w:t>vahetu</w:t>
      </w:r>
      <w:r w:rsidR="00753BAA">
        <w:rPr>
          <w:color w:val="000000" w:themeColor="text1"/>
        </w:rPr>
        <w:t>t</w:t>
      </w:r>
      <w:r w:rsidR="00C807AB" w:rsidRPr="00832F33">
        <w:rPr>
          <w:color w:val="000000" w:themeColor="text1"/>
        </w:rPr>
        <w:t xml:space="preserve"> </w:t>
      </w:r>
      <w:r w:rsidRPr="00832F33">
        <w:rPr>
          <w:color w:val="000000" w:themeColor="text1"/>
        </w:rPr>
        <w:t>oh</w:t>
      </w:r>
      <w:r w:rsidR="00753BAA">
        <w:rPr>
          <w:color w:val="000000" w:themeColor="text1"/>
        </w:rPr>
        <w:t>tu</w:t>
      </w:r>
      <w:bookmarkEnd w:id="6"/>
      <w:r w:rsidRPr="008D53DF">
        <w:rPr>
          <w:color w:val="000000" w:themeColor="text1"/>
        </w:rPr>
        <w:t xml:space="preserve">, kui on alust arvata, et </w:t>
      </w:r>
      <w:r w:rsidR="00C807AB">
        <w:rPr>
          <w:color w:val="000000" w:themeColor="text1"/>
        </w:rPr>
        <w:t xml:space="preserve">seda </w:t>
      </w:r>
      <w:r w:rsidRPr="008D53DF">
        <w:rPr>
          <w:color w:val="000000" w:themeColor="text1"/>
        </w:rPr>
        <w:t xml:space="preserve">veesõidukit või </w:t>
      </w:r>
      <w:r w:rsidR="00C807AB">
        <w:rPr>
          <w:color w:val="000000" w:themeColor="text1"/>
        </w:rPr>
        <w:t xml:space="preserve">muud </w:t>
      </w:r>
      <w:r w:rsidRPr="008D53DF">
        <w:rPr>
          <w:color w:val="000000" w:themeColor="text1"/>
        </w:rPr>
        <w:t xml:space="preserve">ujuvvahendit võidakse </w:t>
      </w:r>
      <w:r w:rsidR="00C807AB">
        <w:rPr>
          <w:color w:val="000000" w:themeColor="text1"/>
        </w:rPr>
        <w:t xml:space="preserve">muu hulgas </w:t>
      </w:r>
      <w:r w:rsidRPr="008D53DF">
        <w:rPr>
          <w:color w:val="000000" w:themeColor="text1"/>
        </w:rPr>
        <w:t>kasutada Eesti merealal asuva elutähtsa teenuse osutaja taristu või sadama, teise veesõiduki või muu ujuvvahendi kahjustamiseks.</w:t>
      </w:r>
    </w:p>
    <w:p w14:paraId="3DA9587B" w14:textId="77777777" w:rsidR="008D53DF" w:rsidRPr="008D53DF" w:rsidRDefault="008D53DF" w:rsidP="000B3127">
      <w:pPr>
        <w:pStyle w:val="Vahedeta"/>
        <w:jc w:val="both"/>
        <w:rPr>
          <w:color w:val="000000" w:themeColor="text1"/>
        </w:rPr>
      </w:pPr>
    </w:p>
    <w:p w14:paraId="24B4307D" w14:textId="6EC56C06" w:rsidR="008D53DF" w:rsidRDefault="008D53DF" w:rsidP="000B3127">
      <w:pPr>
        <w:pStyle w:val="Vahedeta"/>
        <w:jc w:val="both"/>
        <w:rPr>
          <w:color w:val="000000" w:themeColor="text1"/>
        </w:rPr>
      </w:pPr>
      <w:r w:rsidRPr="008D53DF">
        <w:rPr>
          <w:color w:val="000000" w:themeColor="text1"/>
        </w:rPr>
        <w:t>(2)</w:t>
      </w:r>
      <w:r w:rsidR="00AB1B24">
        <w:rPr>
          <w:color w:val="000000" w:themeColor="text1"/>
        </w:rPr>
        <w:t> </w:t>
      </w:r>
      <w:r w:rsidRPr="008D53DF">
        <w:rPr>
          <w:color w:val="000000" w:themeColor="text1"/>
        </w:rPr>
        <w:t xml:space="preserve">Käesoleva paragrahvi lõikes 1 nimetatud juhul on Kaitseväel õigus </w:t>
      </w:r>
      <w:r w:rsidR="00B6470A">
        <w:rPr>
          <w:color w:val="000000" w:themeColor="text1"/>
        </w:rPr>
        <w:t xml:space="preserve">veesõidukit või muud ujuvvahendit </w:t>
      </w:r>
      <w:r w:rsidRPr="008D53DF">
        <w:rPr>
          <w:color w:val="000000" w:themeColor="text1"/>
        </w:rPr>
        <w:t xml:space="preserve">sundida </w:t>
      </w:r>
      <w:r w:rsidR="00B6470A" w:rsidRPr="008D53DF">
        <w:rPr>
          <w:color w:val="000000" w:themeColor="text1"/>
        </w:rPr>
        <w:t xml:space="preserve">Eesti </w:t>
      </w:r>
      <w:proofErr w:type="spellStart"/>
      <w:r w:rsidR="00B6470A" w:rsidRPr="008D53DF">
        <w:rPr>
          <w:color w:val="000000" w:themeColor="text1"/>
        </w:rPr>
        <w:t>sise</w:t>
      </w:r>
      <w:proofErr w:type="spellEnd"/>
      <w:r w:rsidR="00B6470A" w:rsidRPr="008D53DF">
        <w:rPr>
          <w:color w:val="000000" w:themeColor="text1"/>
        </w:rPr>
        <w:t xml:space="preserve">- ja territoriaalmerest lahkuma või </w:t>
      </w:r>
      <w:proofErr w:type="spellStart"/>
      <w:r w:rsidR="00B6470A" w:rsidRPr="008D53DF">
        <w:rPr>
          <w:color w:val="000000" w:themeColor="text1"/>
        </w:rPr>
        <w:t>sundpeat</w:t>
      </w:r>
      <w:r w:rsidR="00B6470A">
        <w:rPr>
          <w:color w:val="000000" w:themeColor="text1"/>
        </w:rPr>
        <w:t>ada</w:t>
      </w:r>
      <w:proofErr w:type="spellEnd"/>
      <w:r w:rsidRPr="008D53DF">
        <w:rPr>
          <w:color w:val="000000" w:themeColor="text1"/>
        </w:rPr>
        <w:t xml:space="preserve">, sealhulgas </w:t>
      </w:r>
      <w:r w:rsidR="008D4F60">
        <w:rPr>
          <w:color w:val="000000" w:themeColor="text1"/>
        </w:rPr>
        <w:t xml:space="preserve">anda </w:t>
      </w:r>
      <w:r w:rsidRPr="008D53DF">
        <w:rPr>
          <w:color w:val="000000" w:themeColor="text1"/>
        </w:rPr>
        <w:t xml:space="preserve">hoiatusi või </w:t>
      </w:r>
      <w:r w:rsidR="008D4F60">
        <w:rPr>
          <w:color w:val="000000" w:themeColor="text1"/>
        </w:rPr>
        <w:t xml:space="preserve">teha </w:t>
      </w:r>
      <w:r w:rsidRPr="008D53DF">
        <w:rPr>
          <w:color w:val="000000" w:themeColor="text1"/>
        </w:rPr>
        <w:t>hoiatuslaskusid. Kui nimetatud meetmete rakendamisega ei</w:t>
      </w:r>
      <w:r w:rsidR="00BA7D6A">
        <w:rPr>
          <w:color w:val="000000" w:themeColor="text1"/>
        </w:rPr>
        <w:t xml:space="preserve"> </w:t>
      </w:r>
      <w:r w:rsidR="00B6470A">
        <w:rPr>
          <w:color w:val="000000" w:themeColor="text1"/>
        </w:rPr>
        <w:t xml:space="preserve">saa või ei saa õigel </w:t>
      </w:r>
      <w:r w:rsidR="00B6470A">
        <w:rPr>
          <w:color w:val="000000" w:themeColor="text1"/>
        </w:rPr>
        <w:lastRenderedPageBreak/>
        <w:t>ajal</w:t>
      </w:r>
      <w:r w:rsidRPr="008D53DF">
        <w:rPr>
          <w:color w:val="000000" w:themeColor="text1"/>
        </w:rPr>
        <w:t xml:space="preserve"> </w:t>
      </w:r>
      <w:r w:rsidR="003B7C85">
        <w:rPr>
          <w:color w:val="000000" w:themeColor="text1"/>
        </w:rPr>
        <w:t xml:space="preserve">rünnet või muud </w:t>
      </w:r>
      <w:r w:rsidR="00B6470A">
        <w:rPr>
          <w:color w:val="000000" w:themeColor="text1"/>
        </w:rPr>
        <w:t>ohtu</w:t>
      </w:r>
      <w:r w:rsidRPr="008D53DF">
        <w:rPr>
          <w:color w:val="000000" w:themeColor="text1"/>
        </w:rPr>
        <w:t xml:space="preserve"> tõrjuda</w:t>
      </w:r>
      <w:r w:rsidR="00BA7D6A">
        <w:rPr>
          <w:color w:val="000000" w:themeColor="text1"/>
        </w:rPr>
        <w:t>,</w:t>
      </w:r>
      <w:r w:rsidRPr="008D53DF">
        <w:rPr>
          <w:color w:val="000000" w:themeColor="text1"/>
        </w:rPr>
        <w:t xml:space="preserve"> võib Kaitsevägi </w:t>
      </w:r>
      <w:r w:rsidR="00753BAA" w:rsidRPr="008D53DF">
        <w:rPr>
          <w:color w:val="000000" w:themeColor="text1"/>
        </w:rPr>
        <w:t xml:space="preserve">kasutada </w:t>
      </w:r>
      <w:r w:rsidRPr="008D53DF">
        <w:rPr>
          <w:color w:val="000000" w:themeColor="text1"/>
        </w:rPr>
        <w:t>veesõiduki või muu ujuvvahendi vastu relvastatud jõudu</w:t>
      </w:r>
      <w:r w:rsidR="00B6470A">
        <w:rPr>
          <w:color w:val="000000" w:themeColor="text1"/>
        </w:rPr>
        <w:t>, sealhulgas veesõiduki või muu ujuvvahendi uputada</w:t>
      </w:r>
      <w:r w:rsidRPr="008D53DF">
        <w:rPr>
          <w:color w:val="000000" w:themeColor="text1"/>
        </w:rPr>
        <w:t>.</w:t>
      </w:r>
    </w:p>
    <w:p w14:paraId="64D06AB9" w14:textId="6ACA7D9B" w:rsidR="004512F6" w:rsidRDefault="004512F6" w:rsidP="000B3127">
      <w:pPr>
        <w:pStyle w:val="Vahedeta"/>
        <w:jc w:val="both"/>
        <w:rPr>
          <w:color w:val="000000" w:themeColor="text1"/>
        </w:rPr>
      </w:pPr>
    </w:p>
    <w:p w14:paraId="75419605" w14:textId="5EA97E8D" w:rsidR="004512F6" w:rsidRPr="008D53DF" w:rsidRDefault="004512F6" w:rsidP="000B3127">
      <w:pPr>
        <w:pStyle w:val="Vahedeta"/>
        <w:jc w:val="both"/>
        <w:rPr>
          <w:color w:val="000000" w:themeColor="text1"/>
        </w:rPr>
      </w:pPr>
      <w:r>
        <w:rPr>
          <w:color w:val="000000" w:themeColor="text1"/>
        </w:rPr>
        <w:t>(3) Jõ</w:t>
      </w:r>
      <w:r w:rsidRPr="004512F6">
        <w:rPr>
          <w:color w:val="000000" w:themeColor="text1"/>
        </w:rPr>
        <w:t xml:space="preserve">u kasutamine peab olema proportsionaalne, arvestades taotletavat eesmärki ja kiireloomulist kohaldamist nõudvat olukorda, </w:t>
      </w:r>
      <w:r w:rsidR="00AA321F">
        <w:rPr>
          <w:color w:val="000000" w:themeColor="text1"/>
        </w:rPr>
        <w:t>ning</w:t>
      </w:r>
      <w:r w:rsidRPr="004512F6">
        <w:rPr>
          <w:color w:val="000000" w:themeColor="text1"/>
        </w:rPr>
        <w:t xml:space="preserve"> jõudu võib kasutada vaid nii kaua, kui selle eesmärk on saavutatud või seda ei ole enam võimalik saavutada.</w:t>
      </w:r>
    </w:p>
    <w:p w14:paraId="2FB50207" w14:textId="77777777" w:rsidR="008D53DF" w:rsidRPr="008D53DF" w:rsidRDefault="008D53DF" w:rsidP="000B3127">
      <w:pPr>
        <w:pStyle w:val="Vahedeta"/>
        <w:jc w:val="both"/>
        <w:rPr>
          <w:color w:val="000000" w:themeColor="text1"/>
        </w:rPr>
      </w:pPr>
    </w:p>
    <w:p w14:paraId="4E1B9F7B" w14:textId="4958A9C2" w:rsidR="008D53DF" w:rsidRPr="008D53DF" w:rsidRDefault="008D53DF" w:rsidP="000B3127">
      <w:pPr>
        <w:pStyle w:val="Vahedeta"/>
        <w:jc w:val="both"/>
        <w:rPr>
          <w:color w:val="000000" w:themeColor="text1"/>
        </w:rPr>
      </w:pPr>
      <w:r w:rsidRPr="008D53DF">
        <w:rPr>
          <w:color w:val="000000" w:themeColor="text1"/>
        </w:rPr>
        <w:t>(</w:t>
      </w:r>
      <w:r w:rsidR="004512F6">
        <w:rPr>
          <w:color w:val="000000" w:themeColor="text1"/>
        </w:rPr>
        <w:t>4</w:t>
      </w:r>
      <w:r w:rsidRPr="008D53DF">
        <w:rPr>
          <w:color w:val="000000" w:themeColor="text1"/>
        </w:rPr>
        <w:t>)</w:t>
      </w:r>
      <w:r w:rsidR="00AB1B24">
        <w:rPr>
          <w:color w:val="000000" w:themeColor="text1"/>
        </w:rPr>
        <w:t> </w:t>
      </w:r>
      <w:r w:rsidRPr="008D53DF">
        <w:rPr>
          <w:color w:val="000000" w:themeColor="text1"/>
        </w:rPr>
        <w:t>Käesolevas paragrahvis sätestatud ülesannete täitmis</w:t>
      </w:r>
      <w:r w:rsidR="00753BAA">
        <w:rPr>
          <w:color w:val="000000" w:themeColor="text1"/>
        </w:rPr>
        <w:t>el</w:t>
      </w:r>
      <w:r w:rsidRPr="008D53DF">
        <w:rPr>
          <w:color w:val="000000" w:themeColor="text1"/>
        </w:rPr>
        <w:t xml:space="preserve"> võib kaasata Eesti Vabariigiga kollektiivse enesekaitse põhimõtet sisaldava lepingu osapooleks oleva riigi relvajõude.</w:t>
      </w:r>
      <w:r>
        <w:rPr>
          <w:color w:val="000000" w:themeColor="text1"/>
        </w:rPr>
        <w:t>“</w:t>
      </w:r>
      <w:r w:rsidR="001047E9">
        <w:rPr>
          <w:color w:val="000000" w:themeColor="text1"/>
        </w:rPr>
        <w:t>;</w:t>
      </w:r>
    </w:p>
    <w:p w14:paraId="4BBC96C6" w14:textId="7690DEAB" w:rsidR="00C0110C" w:rsidRDefault="00C0110C" w:rsidP="000B3127">
      <w:pPr>
        <w:pStyle w:val="Vahedeta"/>
        <w:jc w:val="both"/>
      </w:pPr>
    </w:p>
    <w:p w14:paraId="69CB1B2F" w14:textId="3FA7CB35" w:rsidR="001047E9" w:rsidRPr="00D114B2" w:rsidRDefault="00437228" w:rsidP="000B3127">
      <w:pPr>
        <w:pStyle w:val="Vahedeta"/>
        <w:jc w:val="both"/>
      </w:pPr>
      <w:r>
        <w:rPr>
          <w:b/>
        </w:rPr>
        <w:t>7</w:t>
      </w:r>
      <w:r w:rsidR="001047E9" w:rsidRPr="00D114B2">
        <w:t>) seadust täiendatakse §-ga </w:t>
      </w:r>
      <w:r w:rsidR="001047E9">
        <w:t>48</w:t>
      </w:r>
      <w:r w:rsidR="001047E9" w:rsidRPr="00D114B2">
        <w:rPr>
          <w:vertAlign w:val="superscript"/>
        </w:rPr>
        <w:t>2</w:t>
      </w:r>
      <w:r w:rsidR="001047E9" w:rsidRPr="00D114B2">
        <w:t xml:space="preserve"> järgmises sõnastuses:</w:t>
      </w:r>
    </w:p>
    <w:p w14:paraId="5ADDE3D8" w14:textId="008324CA" w:rsidR="001047E9" w:rsidRDefault="001047E9" w:rsidP="000B3127">
      <w:pPr>
        <w:pStyle w:val="Vahedeta"/>
        <w:jc w:val="both"/>
      </w:pPr>
    </w:p>
    <w:p w14:paraId="5FD27BEB" w14:textId="45783C2F" w:rsidR="001047E9" w:rsidRPr="0080371C" w:rsidRDefault="001047E9" w:rsidP="000B3127">
      <w:pPr>
        <w:pStyle w:val="Vahedeta"/>
        <w:jc w:val="both"/>
        <w:rPr>
          <w:b/>
        </w:rPr>
      </w:pPr>
      <w:commentRangeStart w:id="10"/>
      <w:r w:rsidRPr="001047E9">
        <w:t>„</w:t>
      </w:r>
      <w:r w:rsidRPr="0080371C">
        <w:rPr>
          <w:b/>
        </w:rPr>
        <w:t>§</w:t>
      </w:r>
      <w:r>
        <w:rPr>
          <w:b/>
        </w:rPr>
        <w:t> 48</w:t>
      </w:r>
      <w:r>
        <w:rPr>
          <w:b/>
          <w:vertAlign w:val="superscript"/>
        </w:rPr>
        <w:t>2</w:t>
      </w:r>
      <w:r w:rsidRPr="0080371C">
        <w:rPr>
          <w:b/>
        </w:rPr>
        <w:t>.</w:t>
      </w:r>
      <w:commentRangeEnd w:id="10"/>
      <w:r w:rsidR="00322CBB">
        <w:rPr>
          <w:rStyle w:val="Kommentaariviide"/>
          <w:rFonts w:asciiTheme="minorHAnsi" w:hAnsiTheme="minorHAnsi"/>
        </w:rPr>
        <w:commentReference w:id="10"/>
      </w:r>
      <w:r>
        <w:rPr>
          <w:b/>
        </w:rPr>
        <w:t>Tsiviilv</w:t>
      </w:r>
      <w:r w:rsidRPr="0080371C">
        <w:rPr>
          <w:b/>
        </w:rPr>
        <w:t>eesõidukist ja muust ujuvvahendist tuleneva ohu tõrjumine Eesti merealal</w:t>
      </w:r>
    </w:p>
    <w:p w14:paraId="28E8D2F2" w14:textId="77777777" w:rsidR="001047E9" w:rsidRPr="00711759" w:rsidRDefault="001047E9" w:rsidP="000B3127">
      <w:pPr>
        <w:pStyle w:val="Vahedeta"/>
        <w:jc w:val="both"/>
        <w:rPr>
          <w:bCs/>
        </w:rPr>
      </w:pPr>
    </w:p>
    <w:p w14:paraId="06F148F6" w14:textId="59C267F2" w:rsidR="001047E9" w:rsidRPr="008D53DF" w:rsidRDefault="001047E9" w:rsidP="000B3127">
      <w:pPr>
        <w:pStyle w:val="Vahedeta"/>
        <w:jc w:val="both"/>
      </w:pPr>
      <w:r w:rsidRPr="008D53DF">
        <w:t xml:space="preserve">(1) Kaitsevägi võib </w:t>
      </w:r>
      <w:r>
        <w:t xml:space="preserve">tsiviilveesõidukist või muust ujuvvahendist </w:t>
      </w:r>
      <w:ins w:id="11" w:author="Aili Sandre" w:date="2024-07-19T09:55:00Z">
        <w:r w:rsidR="0091570D">
          <w:t>lähtuva</w:t>
        </w:r>
      </w:ins>
      <w:del w:id="12" w:author="Aili Sandre" w:date="2024-07-19T09:55:00Z">
        <w:r w:rsidDel="0091570D">
          <w:delText>tuleneva</w:delText>
        </w:r>
      </w:del>
      <w:r>
        <w:t xml:space="preserve"> </w:t>
      </w:r>
      <w:r w:rsidRPr="008D53DF">
        <w:t xml:space="preserve">vahetu ohu </w:t>
      </w:r>
      <w:r>
        <w:t xml:space="preserve">tõrjumiseks või korrarikkumise kõrvaldamiseks Eesti merealal, sealhulgas </w:t>
      </w:r>
      <w:r w:rsidRPr="008D53DF">
        <w:t>elutähtsa teenuse osutaja taristu, sadama, teise veesõiduki või muu ujuvvahendi kahjustamise</w:t>
      </w:r>
      <w:r>
        <w:t xml:space="preserve"> korral,</w:t>
      </w:r>
      <w:r w:rsidRPr="008D53DF">
        <w:t xml:space="preserve"> kohaldada </w:t>
      </w:r>
      <w:r>
        <w:t xml:space="preserve">veesõiduki või muu ujuvvahendi ning sellel viibivate isikute vastu </w:t>
      </w:r>
      <w:r w:rsidRPr="008D53DF">
        <w:t xml:space="preserve">riikliku järelevalve </w:t>
      </w:r>
      <w:proofErr w:type="spellStart"/>
      <w:r w:rsidRPr="008D53DF">
        <w:t>üldmeetmeid</w:t>
      </w:r>
      <w:proofErr w:type="spellEnd"/>
      <w:r w:rsidRPr="008D53DF">
        <w:t xml:space="preserve"> ja korrakaitseseaduse </w:t>
      </w:r>
      <w:commentRangeStart w:id="13"/>
      <w:r w:rsidRPr="008D53DF">
        <w:t>§-des</w:t>
      </w:r>
      <w:r>
        <w:t> </w:t>
      </w:r>
      <w:r w:rsidRPr="008D53DF">
        <w:t>30, 32</w:t>
      </w:r>
      <w:ins w:id="14" w:author="Aili Sandre" w:date="2024-08-07T13:32:00Z">
        <w:r w:rsidR="0065599E">
          <w:t>, 44, 45, 46, 47,</w:t>
        </w:r>
      </w:ins>
      <w:ins w:id="15" w:author="Aili Sandre" w:date="2024-08-07T13:33:00Z">
        <w:r w:rsidR="0065599E">
          <w:t xml:space="preserve"> 48, 49, 50, 51 ja 52</w:t>
        </w:r>
      </w:ins>
      <w:del w:id="16" w:author="Aili Sandre" w:date="2024-08-07T13:33:00Z">
        <w:r w:rsidRPr="008D53DF" w:rsidDel="0065599E">
          <w:delText xml:space="preserve"> ja 44–52</w:delText>
        </w:r>
      </w:del>
      <w:commentRangeEnd w:id="13"/>
      <w:r w:rsidR="00322CBB">
        <w:rPr>
          <w:rStyle w:val="Kommentaariviide"/>
          <w:rFonts w:asciiTheme="minorHAnsi" w:hAnsiTheme="minorHAnsi"/>
        </w:rPr>
        <w:commentReference w:id="13"/>
      </w:r>
      <w:r w:rsidRPr="008D53DF">
        <w:t xml:space="preserve"> sätestatud riikliku järelevalve erimeetmeid korrakaitseseaduses sätest</w:t>
      </w:r>
      <w:r>
        <w:t>atud alusel ja korras.</w:t>
      </w:r>
      <w:r w:rsidRPr="003A61CE">
        <w:t xml:space="preserve"> </w:t>
      </w:r>
      <w:commentRangeStart w:id="17"/>
      <w:r w:rsidRPr="003A61CE">
        <w:t xml:space="preserve">Kui nimetatud meetmete rakendamisega ei saa või ei saa õigel ajal vahetut ohtu tõrjuda või korrarikkumist kõrvaldada, võib Kaitsevägi </w:t>
      </w:r>
      <w:r>
        <w:t>mehitamata tsiviil</w:t>
      </w:r>
      <w:r w:rsidRPr="003A61CE">
        <w:t xml:space="preserve">veesõiduki või muu </w:t>
      </w:r>
      <w:r>
        <w:t xml:space="preserve">mehitamata </w:t>
      </w:r>
      <w:r w:rsidRPr="003A61CE">
        <w:t>ujuvvahendi uputada</w:t>
      </w:r>
      <w:r>
        <w:t>.</w:t>
      </w:r>
      <w:commentRangeEnd w:id="17"/>
      <w:r w:rsidR="00322CBB">
        <w:rPr>
          <w:rStyle w:val="Kommentaariviide"/>
          <w:rFonts w:asciiTheme="minorHAnsi" w:hAnsiTheme="minorHAnsi"/>
        </w:rPr>
        <w:commentReference w:id="17"/>
      </w:r>
    </w:p>
    <w:p w14:paraId="7188BDEF" w14:textId="77777777" w:rsidR="001047E9" w:rsidRPr="008D53DF" w:rsidRDefault="001047E9" w:rsidP="000B3127">
      <w:pPr>
        <w:pStyle w:val="Vahedeta"/>
        <w:jc w:val="both"/>
      </w:pPr>
    </w:p>
    <w:p w14:paraId="25EB7F59" w14:textId="088D838D" w:rsidR="001047E9" w:rsidRPr="00D114B2" w:rsidRDefault="001047E9" w:rsidP="000B3127">
      <w:pPr>
        <w:pStyle w:val="Vahedeta"/>
        <w:jc w:val="both"/>
      </w:pPr>
      <w:r w:rsidRPr="008D53DF">
        <w:t xml:space="preserve">(2) Kaitsevägi võib käesoleva paragrahvi lõikes 1 nimetatud riikliku järelevalve teostamisel kohaldada vahetut sundi ning kasutada erivahendit või </w:t>
      </w:r>
      <w:r>
        <w:t xml:space="preserve">laeva pardal asuvat ja kasutatavat </w:t>
      </w:r>
      <w:r w:rsidRPr="008D53DF">
        <w:t>relva korrakaitseseaduses sätestatud alusel ja korras.</w:t>
      </w:r>
      <w:r>
        <w:t>“.</w:t>
      </w:r>
    </w:p>
    <w:p w14:paraId="1CD64849" w14:textId="77777777" w:rsidR="001047E9" w:rsidRPr="00D114B2" w:rsidRDefault="001047E9" w:rsidP="000B3127">
      <w:pPr>
        <w:pStyle w:val="Vahedeta"/>
        <w:jc w:val="both"/>
      </w:pPr>
    </w:p>
    <w:p w14:paraId="1CF0F83B" w14:textId="77777777" w:rsidR="002621C0" w:rsidRPr="00D114B2" w:rsidRDefault="002621C0" w:rsidP="000B3127">
      <w:pPr>
        <w:pStyle w:val="Vahedeta"/>
        <w:jc w:val="both"/>
        <w:rPr>
          <w:b/>
        </w:rPr>
      </w:pPr>
      <w:r w:rsidRPr="00D114B2">
        <w:rPr>
          <w:b/>
        </w:rPr>
        <w:t>§ 2. Riigipiiri seaduse muutmine</w:t>
      </w:r>
    </w:p>
    <w:p w14:paraId="636FC227" w14:textId="77777777" w:rsidR="002621C0" w:rsidRPr="00D114B2" w:rsidRDefault="002621C0" w:rsidP="000B3127">
      <w:pPr>
        <w:pStyle w:val="Vahedeta"/>
        <w:jc w:val="both"/>
      </w:pPr>
    </w:p>
    <w:p w14:paraId="51784063" w14:textId="77777777" w:rsidR="002621C0" w:rsidRPr="00D114B2" w:rsidRDefault="002621C0" w:rsidP="000B3127">
      <w:pPr>
        <w:pStyle w:val="Vahedeta"/>
        <w:jc w:val="both"/>
      </w:pPr>
      <w:r w:rsidRPr="00D114B2">
        <w:t>Riigipiiri seaduses tehakse järgmised muudatused:</w:t>
      </w:r>
    </w:p>
    <w:p w14:paraId="0D4AF73A" w14:textId="77777777" w:rsidR="002621C0" w:rsidRPr="00D114B2" w:rsidRDefault="002621C0" w:rsidP="000B3127">
      <w:pPr>
        <w:pStyle w:val="Vahedeta"/>
        <w:jc w:val="both"/>
      </w:pPr>
    </w:p>
    <w:p w14:paraId="0FFB16B5" w14:textId="3CC0137C" w:rsidR="008834FD" w:rsidRPr="00D114B2" w:rsidRDefault="008834FD" w:rsidP="000B3127">
      <w:pPr>
        <w:pStyle w:val="Vahedeta"/>
        <w:jc w:val="both"/>
      </w:pPr>
      <w:r w:rsidRPr="00D114B2">
        <w:rPr>
          <w:b/>
        </w:rPr>
        <w:t>1</w:t>
      </w:r>
      <w:r w:rsidRPr="00D114B2">
        <w:t>) </w:t>
      </w:r>
      <w:r w:rsidR="00657251" w:rsidRPr="00D114B2">
        <w:t>paragrahvi 11</w:t>
      </w:r>
      <w:r w:rsidR="00657251" w:rsidRPr="00D114B2">
        <w:rPr>
          <w:vertAlign w:val="superscript"/>
        </w:rPr>
        <w:t>4</w:t>
      </w:r>
      <w:r w:rsidR="00657251" w:rsidRPr="00D114B2">
        <w:t xml:space="preserve"> lõiget 1 täiendatakse pärast </w:t>
      </w:r>
      <w:ins w:id="18" w:author="Aili Sandre" w:date="2024-07-19T09:57:00Z">
        <w:r w:rsidR="0091570D">
          <w:t>tek</w:t>
        </w:r>
      </w:ins>
      <w:ins w:id="19" w:author="Aili Sandre" w:date="2024-07-19T09:58:00Z">
        <w:r w:rsidR="0091570D">
          <w:t>stiosa</w:t>
        </w:r>
      </w:ins>
      <w:del w:id="20" w:author="Aili Sandre" w:date="2024-07-19T09:57:00Z">
        <w:r w:rsidR="00E20ECE" w:rsidRPr="00D114B2" w:rsidDel="0091570D">
          <w:delText>numbrit</w:delText>
        </w:r>
      </w:del>
      <w:r w:rsidR="00657251" w:rsidRPr="00D114B2">
        <w:t xml:space="preserve"> „</w:t>
      </w:r>
      <w:r w:rsidR="00001FC6" w:rsidRPr="00D114B2">
        <w:t xml:space="preserve">33,“ </w:t>
      </w:r>
      <w:ins w:id="21" w:author="Aili Sandre" w:date="2024-07-19T09:58:00Z">
        <w:r w:rsidR="0091570D">
          <w:t>tekstiosaga</w:t>
        </w:r>
      </w:ins>
      <w:del w:id="22" w:author="Aili Sandre" w:date="2024-07-19T09:57:00Z">
        <w:r w:rsidR="00E20ECE" w:rsidRPr="00D114B2" w:rsidDel="0091570D">
          <w:delText>numbri</w:delText>
        </w:r>
      </w:del>
      <w:del w:id="23" w:author="Aili Sandre" w:date="2024-07-19T09:58:00Z">
        <w:r w:rsidR="00E20ECE" w:rsidRPr="00D114B2" w:rsidDel="0091570D">
          <w:delText>ga</w:delText>
        </w:r>
      </w:del>
      <w:r w:rsidR="00001FC6" w:rsidRPr="00D114B2">
        <w:t xml:space="preserve"> „44,“;</w:t>
      </w:r>
    </w:p>
    <w:p w14:paraId="62300C40" w14:textId="3F427313" w:rsidR="006C58A6" w:rsidRPr="00D114B2" w:rsidRDefault="006C58A6" w:rsidP="000B3127">
      <w:pPr>
        <w:pStyle w:val="Vahedeta"/>
        <w:jc w:val="both"/>
      </w:pPr>
    </w:p>
    <w:p w14:paraId="734578D7" w14:textId="0A9E6038" w:rsidR="006C58A6" w:rsidRPr="00D114B2" w:rsidRDefault="006C58A6" w:rsidP="000B3127">
      <w:pPr>
        <w:pStyle w:val="Vahedeta"/>
        <w:jc w:val="both"/>
      </w:pPr>
      <w:r w:rsidRPr="00D114B2">
        <w:rPr>
          <w:b/>
        </w:rPr>
        <w:t>2</w:t>
      </w:r>
      <w:r w:rsidRPr="00D114B2">
        <w:t>) paragrahvi 11</w:t>
      </w:r>
      <w:r w:rsidRPr="00D114B2">
        <w:rPr>
          <w:vertAlign w:val="superscript"/>
        </w:rPr>
        <w:t>4</w:t>
      </w:r>
      <w:r w:rsidRPr="00D114B2">
        <w:t xml:space="preserve"> </w:t>
      </w:r>
      <w:commentRangeStart w:id="24"/>
      <w:r w:rsidRPr="00D114B2">
        <w:t>lõikes 1</w:t>
      </w:r>
      <w:r w:rsidRPr="00D114B2">
        <w:rPr>
          <w:vertAlign w:val="superscript"/>
        </w:rPr>
        <w:t>1</w:t>
      </w:r>
      <w:r w:rsidRPr="00D114B2">
        <w:t xml:space="preserve"> </w:t>
      </w:r>
      <w:commentRangeEnd w:id="24"/>
      <w:r w:rsidR="00322CBB">
        <w:rPr>
          <w:rStyle w:val="Kommentaariviide"/>
          <w:rFonts w:asciiTheme="minorHAnsi" w:hAnsiTheme="minorHAnsi"/>
        </w:rPr>
        <w:commentReference w:id="24"/>
      </w:r>
      <w:r w:rsidRPr="00D114B2">
        <w:t xml:space="preserve">asendatakse </w:t>
      </w:r>
      <w:r w:rsidR="00E20ECE" w:rsidRPr="00D114B2">
        <w:t>number</w:t>
      </w:r>
      <w:r w:rsidRPr="00D114B2">
        <w:t xml:space="preserve"> „45“ </w:t>
      </w:r>
      <w:r w:rsidR="00E20ECE" w:rsidRPr="00D114B2">
        <w:t>numbriga</w:t>
      </w:r>
      <w:r w:rsidRPr="00D114B2">
        <w:t xml:space="preserve"> „44“;</w:t>
      </w:r>
    </w:p>
    <w:p w14:paraId="2EA2DECB" w14:textId="77777777" w:rsidR="008834FD" w:rsidRPr="00D114B2" w:rsidRDefault="008834FD" w:rsidP="000B3127">
      <w:pPr>
        <w:pStyle w:val="Vahedeta"/>
        <w:jc w:val="both"/>
      </w:pPr>
    </w:p>
    <w:p w14:paraId="7EFF61C2" w14:textId="275313ED" w:rsidR="008A0360" w:rsidRPr="00D114B2" w:rsidRDefault="006C58A6" w:rsidP="000B3127">
      <w:pPr>
        <w:pStyle w:val="Vahedeta"/>
        <w:jc w:val="both"/>
      </w:pPr>
      <w:r w:rsidRPr="00D114B2">
        <w:rPr>
          <w:b/>
        </w:rPr>
        <w:t>3</w:t>
      </w:r>
      <w:r w:rsidR="002621C0" w:rsidRPr="00D114B2">
        <w:t>) paragrahvi 13 lõi</w:t>
      </w:r>
      <w:r w:rsidR="008D0F6E" w:rsidRPr="00D114B2">
        <w:t>k</w:t>
      </w:r>
      <w:r w:rsidR="002621C0" w:rsidRPr="00D114B2">
        <w:t>e</w:t>
      </w:r>
      <w:r w:rsidR="008D0F6E" w:rsidRPr="00D114B2">
        <w:t>d</w:t>
      </w:r>
      <w:r w:rsidR="002621C0" w:rsidRPr="00D114B2">
        <w:t xml:space="preserve"> 2 </w:t>
      </w:r>
      <w:r w:rsidR="008D0F6E" w:rsidRPr="00D114B2">
        <w:t xml:space="preserve">ja 7 </w:t>
      </w:r>
      <w:r w:rsidR="002621C0" w:rsidRPr="00D114B2">
        <w:t>tunnistatakse kehtetuks</w:t>
      </w:r>
      <w:r w:rsidR="00BE587B">
        <w:t>;</w:t>
      </w:r>
    </w:p>
    <w:p w14:paraId="18D34181" w14:textId="77777777" w:rsidR="00BC7CC1" w:rsidRDefault="00BC7CC1" w:rsidP="000B3127">
      <w:pPr>
        <w:pStyle w:val="Vahedeta"/>
        <w:jc w:val="both"/>
      </w:pPr>
    </w:p>
    <w:p w14:paraId="7F671E73" w14:textId="1C0692DF" w:rsidR="002621C0" w:rsidRPr="00D114B2" w:rsidRDefault="00C5378A" w:rsidP="000B3127">
      <w:pPr>
        <w:pStyle w:val="Vahedeta"/>
        <w:jc w:val="both"/>
      </w:pPr>
      <w:r>
        <w:rPr>
          <w:b/>
        </w:rPr>
        <w:t>4</w:t>
      </w:r>
      <w:r w:rsidR="002621C0" w:rsidRPr="00D114B2">
        <w:t>) </w:t>
      </w:r>
      <w:r w:rsidR="008D6A43" w:rsidRPr="00D114B2">
        <w:t>paragrahvi 14 lõike 1 punkt 6 tunnistatakse kehtetuks;</w:t>
      </w:r>
    </w:p>
    <w:p w14:paraId="320822A8" w14:textId="77777777" w:rsidR="002621C0" w:rsidRPr="00D114B2" w:rsidRDefault="002621C0" w:rsidP="000B3127">
      <w:pPr>
        <w:pStyle w:val="Vahedeta"/>
        <w:jc w:val="both"/>
      </w:pPr>
    </w:p>
    <w:p w14:paraId="7D264AB0" w14:textId="08B01F24" w:rsidR="002621C0" w:rsidRDefault="00C5378A" w:rsidP="000B3127">
      <w:pPr>
        <w:pStyle w:val="Vahedeta"/>
        <w:jc w:val="both"/>
      </w:pPr>
      <w:r>
        <w:rPr>
          <w:b/>
        </w:rPr>
        <w:t>5</w:t>
      </w:r>
      <w:r w:rsidR="002621C0" w:rsidRPr="00D114B2">
        <w:t>) paragrahvi 14 lõikes 1</w:t>
      </w:r>
      <w:r w:rsidR="002621C0" w:rsidRPr="00D114B2">
        <w:rPr>
          <w:vertAlign w:val="superscript"/>
        </w:rPr>
        <w:t>1</w:t>
      </w:r>
      <w:r w:rsidR="002621C0" w:rsidRPr="00D114B2">
        <w:t xml:space="preserve"> asendatakse sõnad „kooskõlastatult Kaitseväega“ sõnadega „Kaitseväe nõusolekul“;</w:t>
      </w:r>
    </w:p>
    <w:p w14:paraId="2786BB69" w14:textId="3BF6CAAB" w:rsidR="009108C2" w:rsidRDefault="009108C2" w:rsidP="000B3127">
      <w:pPr>
        <w:pStyle w:val="Vahedeta"/>
        <w:jc w:val="both"/>
      </w:pPr>
    </w:p>
    <w:p w14:paraId="05C9C363" w14:textId="3DFE8ADC" w:rsidR="009108C2" w:rsidRDefault="00C5378A" w:rsidP="000B3127">
      <w:pPr>
        <w:pStyle w:val="Vahedeta"/>
        <w:jc w:val="both"/>
      </w:pPr>
      <w:r>
        <w:rPr>
          <w:b/>
        </w:rPr>
        <w:t>6</w:t>
      </w:r>
      <w:r w:rsidR="009108C2">
        <w:t>) paragrahvi 14</w:t>
      </w:r>
      <w:r w:rsidR="009108C2">
        <w:rPr>
          <w:vertAlign w:val="superscript"/>
        </w:rPr>
        <w:t>1</w:t>
      </w:r>
      <w:r w:rsidR="009108C2">
        <w:t xml:space="preserve"> täiendatakse lõikega 4</w:t>
      </w:r>
      <w:r w:rsidR="009108C2">
        <w:rPr>
          <w:vertAlign w:val="superscript"/>
        </w:rPr>
        <w:t>1</w:t>
      </w:r>
      <w:r w:rsidR="009108C2">
        <w:t xml:space="preserve"> järgmises sõnastuses:</w:t>
      </w:r>
    </w:p>
    <w:p w14:paraId="5E45230F" w14:textId="77777777" w:rsidR="00A05D90" w:rsidRDefault="00A05D90" w:rsidP="000B3127">
      <w:pPr>
        <w:pStyle w:val="Vahedeta"/>
        <w:jc w:val="both"/>
      </w:pPr>
    </w:p>
    <w:p w14:paraId="02535111" w14:textId="3F8755F3" w:rsidR="009108C2" w:rsidRPr="009108C2" w:rsidRDefault="009108C2" w:rsidP="000B3127">
      <w:pPr>
        <w:pStyle w:val="Vahedeta"/>
        <w:jc w:val="both"/>
      </w:pPr>
      <w:r>
        <w:t>„(4</w:t>
      </w:r>
      <w:r>
        <w:rPr>
          <w:vertAlign w:val="superscript"/>
        </w:rPr>
        <w:t>1</w:t>
      </w:r>
      <w:r>
        <w:t>) </w:t>
      </w:r>
      <w:r w:rsidRPr="009108C2">
        <w:t>Käesoleva paragrahvi lõikes</w:t>
      </w:r>
      <w:r w:rsidR="000756CE">
        <w:t> </w:t>
      </w:r>
      <w:r w:rsidRPr="009108C2">
        <w:t xml:space="preserve">1 nimetatud </w:t>
      </w:r>
      <w:r>
        <w:t>laeva</w:t>
      </w:r>
      <w:r w:rsidRPr="009108C2">
        <w:t xml:space="preserve">luba võib olla </w:t>
      </w:r>
      <w:commentRangeStart w:id="25"/>
      <w:r w:rsidRPr="009108C2">
        <w:t>mitmekordne</w:t>
      </w:r>
      <w:commentRangeEnd w:id="25"/>
      <w:r w:rsidR="00322CBB">
        <w:rPr>
          <w:rStyle w:val="Kommentaariviide"/>
          <w:rFonts w:asciiTheme="minorHAnsi" w:hAnsiTheme="minorHAnsi"/>
        </w:rPr>
        <w:commentReference w:id="25"/>
      </w:r>
      <w:r>
        <w:t xml:space="preserve">, kui tegemist on Euroopa Liidu </w:t>
      </w:r>
      <w:r w:rsidR="00DA4B1C">
        <w:t xml:space="preserve">liikmesriigi või </w:t>
      </w:r>
      <w:r w:rsidR="00DA4B1C" w:rsidRPr="00DA4B1C">
        <w:t>Euroopa Majanduspiirkon</w:t>
      </w:r>
      <w:r w:rsidR="00DA4B1C">
        <w:t>na</w:t>
      </w:r>
      <w:r w:rsidR="00DA4B1C" w:rsidRPr="00DA4B1C">
        <w:t xml:space="preserve"> </w:t>
      </w:r>
      <w:r>
        <w:t xml:space="preserve">riigi </w:t>
      </w:r>
      <w:r w:rsidRPr="009108C2">
        <w:t xml:space="preserve">ranniku- ja piirivalve </w:t>
      </w:r>
      <w:del w:id="26" w:author="Aili Sandre" w:date="2024-07-19T10:02:00Z">
        <w:r w:rsidRPr="009108C2" w:rsidDel="0091570D">
          <w:delText xml:space="preserve">funktsiooni </w:delText>
        </w:r>
      </w:del>
      <w:ins w:id="27" w:author="Aili Sandre" w:date="2024-07-19T10:02:00Z">
        <w:r w:rsidR="0091570D">
          <w:t>ülesannet</w:t>
        </w:r>
        <w:r w:rsidR="0091570D" w:rsidRPr="009108C2">
          <w:t xml:space="preserve"> </w:t>
        </w:r>
      </w:ins>
      <w:r w:rsidRPr="009108C2">
        <w:t>täitva</w:t>
      </w:r>
      <w:r>
        <w:t xml:space="preserve"> või jäämurd</w:t>
      </w:r>
      <w:r w:rsidR="001A42A2">
        <w:t>etöid tegeva</w:t>
      </w:r>
      <w:r>
        <w:t xml:space="preserve"> laevaga</w:t>
      </w:r>
      <w:r w:rsidRPr="009108C2">
        <w:t>.</w:t>
      </w:r>
      <w:r>
        <w:t>“;</w:t>
      </w:r>
    </w:p>
    <w:p w14:paraId="2FF4AB8E" w14:textId="47103C59" w:rsidR="00380F62" w:rsidRDefault="00380F62" w:rsidP="000B3127">
      <w:pPr>
        <w:pStyle w:val="Vahedeta"/>
        <w:jc w:val="both"/>
      </w:pPr>
    </w:p>
    <w:p w14:paraId="54E80742" w14:textId="5648A3A6" w:rsidR="004529DF" w:rsidDel="000B3127" w:rsidRDefault="004529DF" w:rsidP="000B3127">
      <w:pPr>
        <w:pStyle w:val="Vahedeta"/>
        <w:jc w:val="both"/>
        <w:rPr>
          <w:del w:id="28" w:author="Aili Sandre" w:date="2024-07-19T10:28:00Z"/>
        </w:rPr>
      </w:pPr>
    </w:p>
    <w:p w14:paraId="14A12D44" w14:textId="7617BF69" w:rsidR="004529DF" w:rsidRPr="00D114B2" w:rsidDel="000B3127" w:rsidRDefault="004529DF" w:rsidP="000B3127">
      <w:pPr>
        <w:pStyle w:val="Vahedeta"/>
        <w:jc w:val="both"/>
        <w:rPr>
          <w:del w:id="29" w:author="Aili Sandre" w:date="2024-07-19T10:28:00Z"/>
        </w:rPr>
      </w:pPr>
    </w:p>
    <w:p w14:paraId="58662F0A" w14:textId="28008090" w:rsidR="002621C0" w:rsidRPr="00D114B2" w:rsidRDefault="00C5378A" w:rsidP="000B3127">
      <w:pPr>
        <w:pStyle w:val="Vahedeta"/>
        <w:jc w:val="both"/>
      </w:pPr>
      <w:r>
        <w:rPr>
          <w:b/>
        </w:rPr>
        <w:t>7</w:t>
      </w:r>
      <w:r w:rsidR="002621C0" w:rsidRPr="00D114B2">
        <w:t>) seadust täiendatakse §-ga 14</w:t>
      </w:r>
      <w:r w:rsidR="002621C0" w:rsidRPr="00D114B2">
        <w:rPr>
          <w:vertAlign w:val="superscript"/>
        </w:rPr>
        <w:t>2</w:t>
      </w:r>
      <w:r w:rsidR="002621C0" w:rsidRPr="00D114B2">
        <w:t xml:space="preserve"> järgmises sõnastuses:</w:t>
      </w:r>
    </w:p>
    <w:p w14:paraId="63278545" w14:textId="77777777" w:rsidR="002621C0" w:rsidRPr="00D114B2" w:rsidRDefault="002621C0" w:rsidP="000B3127">
      <w:pPr>
        <w:pStyle w:val="Vahedeta"/>
        <w:jc w:val="both"/>
      </w:pPr>
    </w:p>
    <w:p w14:paraId="7E30A4D2" w14:textId="6A129570" w:rsidR="002621C0" w:rsidRPr="00D114B2" w:rsidRDefault="002621C0" w:rsidP="000B3127">
      <w:pPr>
        <w:pStyle w:val="Vahedeta"/>
        <w:jc w:val="both"/>
        <w:rPr>
          <w:b/>
        </w:rPr>
      </w:pPr>
      <w:r w:rsidRPr="00D114B2">
        <w:t>„</w:t>
      </w:r>
      <w:r w:rsidRPr="00D114B2">
        <w:rPr>
          <w:b/>
        </w:rPr>
        <w:t>§ 14</w:t>
      </w:r>
      <w:r w:rsidRPr="00D114B2">
        <w:rPr>
          <w:b/>
          <w:vertAlign w:val="superscript"/>
        </w:rPr>
        <w:t>2</w:t>
      </w:r>
      <w:r w:rsidRPr="00D114B2">
        <w:rPr>
          <w:b/>
        </w:rPr>
        <w:t xml:space="preserve">. Eesti </w:t>
      </w:r>
      <w:proofErr w:type="spellStart"/>
      <w:r w:rsidRPr="00D114B2">
        <w:rPr>
          <w:b/>
        </w:rPr>
        <w:t>sise</w:t>
      </w:r>
      <w:proofErr w:type="spellEnd"/>
      <w:r w:rsidR="009108F2" w:rsidRPr="00D114B2">
        <w:rPr>
          <w:b/>
        </w:rPr>
        <w:t>-</w:t>
      </w:r>
      <w:r w:rsidRPr="00D114B2">
        <w:rPr>
          <w:b/>
        </w:rPr>
        <w:t xml:space="preserve"> ja territoriaalmeres taristu</w:t>
      </w:r>
      <w:r w:rsidR="007E179E" w:rsidRPr="00D114B2">
        <w:rPr>
          <w:b/>
        </w:rPr>
        <w:t xml:space="preserve"> </w:t>
      </w:r>
      <w:r w:rsidR="00E1518D" w:rsidRPr="00D114B2">
        <w:rPr>
          <w:b/>
        </w:rPr>
        <w:t xml:space="preserve">ja rajatiste </w:t>
      </w:r>
      <w:r w:rsidR="007E179E" w:rsidRPr="00D114B2">
        <w:rPr>
          <w:b/>
        </w:rPr>
        <w:t>hooldamine</w:t>
      </w:r>
      <w:r w:rsidRPr="00D114B2">
        <w:rPr>
          <w:b/>
        </w:rPr>
        <w:t xml:space="preserve"> ning muud tegevused</w:t>
      </w:r>
    </w:p>
    <w:p w14:paraId="2B2FF6B0" w14:textId="77777777" w:rsidR="002621C0" w:rsidRPr="00D114B2" w:rsidRDefault="002621C0" w:rsidP="000B3127">
      <w:pPr>
        <w:pStyle w:val="Vahedeta"/>
        <w:jc w:val="both"/>
      </w:pPr>
    </w:p>
    <w:p w14:paraId="6A179514" w14:textId="61EE1646" w:rsidR="002621C0" w:rsidRPr="00D114B2" w:rsidRDefault="002621C0" w:rsidP="000B3127">
      <w:pPr>
        <w:pStyle w:val="Vahedeta"/>
        <w:jc w:val="both"/>
      </w:pPr>
      <w:r w:rsidRPr="00D114B2">
        <w:t xml:space="preserve">(1) Eesti </w:t>
      </w:r>
      <w:proofErr w:type="spellStart"/>
      <w:r w:rsidRPr="00D114B2">
        <w:t>si</w:t>
      </w:r>
      <w:r w:rsidR="00D61ADA" w:rsidRPr="00D114B2">
        <w:t>se</w:t>
      </w:r>
      <w:proofErr w:type="spellEnd"/>
      <w:r w:rsidR="008D0F6E" w:rsidRPr="00D114B2">
        <w:t>-</w:t>
      </w:r>
      <w:r w:rsidR="00D61ADA" w:rsidRPr="00D114B2">
        <w:t xml:space="preserve"> ja territoriaalmeres </w:t>
      </w:r>
      <w:r w:rsidR="007E179E" w:rsidRPr="00D114B2">
        <w:t xml:space="preserve">taristu </w:t>
      </w:r>
      <w:r w:rsidR="00E1518D" w:rsidRPr="00D114B2">
        <w:t xml:space="preserve">ja rajatiste </w:t>
      </w:r>
      <w:r w:rsidR="007E179E" w:rsidRPr="00D114B2">
        <w:t>hooldamis</w:t>
      </w:r>
      <w:ins w:id="30" w:author="Aili Sandre" w:date="2024-07-19T10:19:00Z">
        <w:r w:rsidR="00BB231B">
          <w:t>tööd</w:t>
        </w:r>
      </w:ins>
      <w:del w:id="31" w:author="Aili Sandre" w:date="2024-07-19T10:19:00Z">
        <w:r w:rsidR="007E179E" w:rsidRPr="00D114B2" w:rsidDel="00BB231B">
          <w:delText>ega seotud tegevused</w:delText>
        </w:r>
      </w:del>
      <w:r w:rsidR="007E179E" w:rsidRPr="00D114B2">
        <w:t xml:space="preserve"> </w:t>
      </w:r>
      <w:r w:rsidR="00AA321F">
        <w:t>ning</w:t>
      </w:r>
      <w:r w:rsidR="009E68DF" w:rsidRPr="00D114B2">
        <w:t xml:space="preserve"> muud tegevused</w:t>
      </w:r>
      <w:r w:rsidR="00F01F7B">
        <w:t>, millel ei ole otsest seost rahumeelse läbisõiduga</w:t>
      </w:r>
      <w:r w:rsidR="00DF3443">
        <w:t xml:space="preserve"> või</w:t>
      </w:r>
      <w:r w:rsidR="009E68DF" w:rsidRPr="00D114B2">
        <w:t xml:space="preserve"> mida ei ole nimetatud §-des 14 ja 14</w:t>
      </w:r>
      <w:r w:rsidR="009E68DF" w:rsidRPr="00D114B2">
        <w:rPr>
          <w:vertAlign w:val="superscript"/>
        </w:rPr>
        <w:t>1</w:t>
      </w:r>
      <w:r w:rsidR="008D0F6E" w:rsidRPr="00D114B2">
        <w:t xml:space="preserve"> või ei ole reguleeritud teiste seadustega</w:t>
      </w:r>
      <w:r w:rsidR="00692BEF" w:rsidRPr="00D114B2">
        <w:t xml:space="preserve">, </w:t>
      </w:r>
      <w:r w:rsidR="00D61ADA" w:rsidRPr="00D114B2">
        <w:t xml:space="preserve">on </w:t>
      </w:r>
      <w:r w:rsidR="007E179E" w:rsidRPr="00D114B2">
        <w:t>lubatud Kaitseväe nõusolekul.</w:t>
      </w:r>
    </w:p>
    <w:p w14:paraId="5FD45E7D" w14:textId="57D7FA6C" w:rsidR="009D02DC" w:rsidRPr="00D114B2" w:rsidRDefault="009D02DC" w:rsidP="000B3127">
      <w:pPr>
        <w:pStyle w:val="Vahedeta"/>
        <w:jc w:val="both"/>
      </w:pPr>
    </w:p>
    <w:p w14:paraId="13AED77B" w14:textId="3D6B4B53" w:rsidR="009D02DC" w:rsidRPr="00D114B2" w:rsidRDefault="009D02DC" w:rsidP="000B3127">
      <w:pPr>
        <w:pStyle w:val="Vahedeta"/>
        <w:jc w:val="both"/>
      </w:pPr>
      <w:r w:rsidRPr="00D114B2">
        <w:t xml:space="preserve">(2) Riigiasutused, kes täidavad </w:t>
      </w:r>
      <w:del w:id="32" w:author="Aili Sandre" w:date="2024-07-19T10:20:00Z">
        <w:r w:rsidRPr="00D114B2" w:rsidDel="00BB231B">
          <w:delText xml:space="preserve">oma </w:delText>
        </w:r>
      </w:del>
      <w:r w:rsidRPr="00D114B2">
        <w:t>seadusega pandud ülesandeid</w:t>
      </w:r>
      <w:r w:rsidR="00527C40">
        <w:t xml:space="preserve"> merel</w:t>
      </w:r>
      <w:r w:rsidRPr="00D114B2">
        <w:t xml:space="preserve">, peavad </w:t>
      </w:r>
      <w:r w:rsidR="00AA321F" w:rsidRPr="00D114B2">
        <w:t xml:space="preserve">teavitama </w:t>
      </w:r>
      <w:r w:rsidRPr="00D114B2">
        <w:t>Kaitseväge oma tegevusest.</w:t>
      </w:r>
    </w:p>
    <w:p w14:paraId="25BF039F" w14:textId="77777777" w:rsidR="007E179E" w:rsidRPr="00D114B2" w:rsidRDefault="007E179E" w:rsidP="000B3127">
      <w:pPr>
        <w:pStyle w:val="Vahedeta"/>
        <w:jc w:val="both"/>
      </w:pPr>
    </w:p>
    <w:p w14:paraId="2BFABF0F" w14:textId="20990B30" w:rsidR="007E179E" w:rsidRPr="00D114B2" w:rsidRDefault="007E179E" w:rsidP="000B3127">
      <w:pPr>
        <w:pStyle w:val="Vahedeta"/>
        <w:jc w:val="both"/>
      </w:pPr>
      <w:r w:rsidRPr="00D114B2">
        <w:t>(</w:t>
      </w:r>
      <w:r w:rsidR="009D02DC" w:rsidRPr="00D114B2">
        <w:t>3</w:t>
      </w:r>
      <w:r w:rsidRPr="00D114B2">
        <w:t>) </w:t>
      </w:r>
      <w:r w:rsidR="00E1518D" w:rsidRPr="00D114B2">
        <w:t>T</w:t>
      </w:r>
      <w:r w:rsidR="00013DC6" w:rsidRPr="00D114B2">
        <w:t xml:space="preserve">aristu </w:t>
      </w:r>
      <w:r w:rsidR="00E1518D" w:rsidRPr="00D114B2">
        <w:t xml:space="preserve">ja rajatiste </w:t>
      </w:r>
      <w:r w:rsidR="00013DC6" w:rsidRPr="00D114B2">
        <w:t xml:space="preserve">hooldamisega seotud tegevusteks loa taotlemise ja andmise korra ning loa taotlemise vormi kehtestab </w:t>
      </w:r>
      <w:r w:rsidR="00ED010C" w:rsidRPr="00D114B2">
        <w:t>riigikaitse korraldamise valdkonna eest vastutav minister määrusega.</w:t>
      </w:r>
      <w:r w:rsidR="00E1518D" w:rsidRPr="00D114B2">
        <w:t>“</w:t>
      </w:r>
      <w:r w:rsidR="009B50E3" w:rsidRPr="00D114B2">
        <w:t>.</w:t>
      </w:r>
    </w:p>
    <w:p w14:paraId="4D806330" w14:textId="77777777" w:rsidR="00725F64" w:rsidRPr="00D114B2" w:rsidRDefault="00725F64" w:rsidP="000B3127">
      <w:pPr>
        <w:pStyle w:val="Vahedeta"/>
        <w:jc w:val="both"/>
      </w:pPr>
    </w:p>
    <w:p w14:paraId="5169FFE1" w14:textId="77777777" w:rsidR="003312A6" w:rsidRPr="00D114B2" w:rsidRDefault="003312A6" w:rsidP="000B3127">
      <w:pPr>
        <w:pStyle w:val="Vahedeta"/>
        <w:jc w:val="both"/>
        <w:rPr>
          <w:b/>
        </w:rPr>
      </w:pPr>
      <w:r w:rsidRPr="00D114B2">
        <w:rPr>
          <w:b/>
        </w:rPr>
        <w:t>§ 3. Kaitseliidu seaduse muutmine</w:t>
      </w:r>
    </w:p>
    <w:p w14:paraId="6A8A339A" w14:textId="77777777" w:rsidR="002621C0" w:rsidRPr="00D114B2" w:rsidRDefault="002621C0" w:rsidP="000B3127">
      <w:pPr>
        <w:pStyle w:val="Vahedeta"/>
        <w:jc w:val="both"/>
      </w:pPr>
    </w:p>
    <w:p w14:paraId="52EA851E" w14:textId="77777777" w:rsidR="00E82DDF" w:rsidRPr="00D114B2" w:rsidRDefault="00E82DDF" w:rsidP="000B3127">
      <w:pPr>
        <w:pStyle w:val="Vahedeta"/>
        <w:jc w:val="both"/>
      </w:pPr>
      <w:r w:rsidRPr="00D114B2">
        <w:t xml:space="preserve">Kaitseliidu seaduse </w:t>
      </w:r>
      <w:r w:rsidR="006D0940" w:rsidRPr="00D114B2">
        <w:t>§</w:t>
      </w:r>
      <w:r w:rsidRPr="00D114B2">
        <w:t> 85 täiendatakse lõikega </w:t>
      </w:r>
      <w:r w:rsidR="00E63DE0" w:rsidRPr="00D114B2">
        <w:t>2</w:t>
      </w:r>
      <w:r w:rsidR="00E63DE0" w:rsidRPr="00D114B2">
        <w:rPr>
          <w:vertAlign w:val="superscript"/>
        </w:rPr>
        <w:t>2</w:t>
      </w:r>
      <w:r w:rsidR="00E63DE0" w:rsidRPr="00D114B2">
        <w:t xml:space="preserve"> järgmises sõnastuses:</w:t>
      </w:r>
    </w:p>
    <w:p w14:paraId="0A01B880" w14:textId="77777777" w:rsidR="00E63DE0" w:rsidRPr="00D114B2" w:rsidRDefault="00E63DE0" w:rsidP="000B3127">
      <w:pPr>
        <w:pStyle w:val="Vahedeta"/>
        <w:jc w:val="both"/>
      </w:pPr>
    </w:p>
    <w:p w14:paraId="7F0FCFDA" w14:textId="24091DA9" w:rsidR="00A63D1C" w:rsidRPr="00D114B2" w:rsidRDefault="00E63DE0" w:rsidP="000B3127">
      <w:pPr>
        <w:pStyle w:val="Vahedeta"/>
        <w:jc w:val="both"/>
      </w:pPr>
      <w:r w:rsidRPr="00D114B2">
        <w:t>„(2</w:t>
      </w:r>
      <w:r w:rsidRPr="00D114B2">
        <w:rPr>
          <w:vertAlign w:val="superscript"/>
        </w:rPr>
        <w:t>2</w:t>
      </w:r>
      <w:r w:rsidRPr="00D114B2">
        <w:t>) </w:t>
      </w:r>
      <w:r w:rsidR="00895C75" w:rsidRPr="00D114B2">
        <w:t>Meresõiduohutuse seaduses ning laeva lipuõiguse ja laevaregistrite seaduses ning nende alusel antud õigusaktides sätestatud nõuete täitmise üle Kaitseliidus te</w:t>
      </w:r>
      <w:ins w:id="33" w:author="Aili Sandre" w:date="2024-07-19T10:20:00Z">
        <w:r w:rsidR="00BB231B">
          <w:t>eb</w:t>
        </w:r>
      </w:ins>
      <w:del w:id="34" w:author="Aili Sandre" w:date="2024-07-19T10:20:00Z">
        <w:r w:rsidR="00895C75" w:rsidRPr="00D114B2" w:rsidDel="00BB231B">
          <w:delText>ostab</w:delText>
        </w:r>
      </w:del>
      <w:r w:rsidR="00895C75" w:rsidRPr="00D114B2">
        <w:t xml:space="preserve"> järelevalvet Kaitsevägi.“.</w:t>
      </w:r>
    </w:p>
    <w:p w14:paraId="1CA5D7BB" w14:textId="77777777" w:rsidR="00725F64" w:rsidRPr="00D114B2" w:rsidRDefault="00725F64" w:rsidP="000B3127">
      <w:pPr>
        <w:pStyle w:val="Vahedeta"/>
        <w:jc w:val="both"/>
      </w:pPr>
    </w:p>
    <w:p w14:paraId="2151EC63" w14:textId="77777777" w:rsidR="002621C0" w:rsidRPr="00D114B2" w:rsidRDefault="003312A6" w:rsidP="000B3127">
      <w:pPr>
        <w:pStyle w:val="Vahedeta"/>
        <w:jc w:val="both"/>
        <w:rPr>
          <w:b/>
        </w:rPr>
      </w:pPr>
      <w:r w:rsidRPr="00D114B2">
        <w:rPr>
          <w:b/>
        </w:rPr>
        <w:t>§ </w:t>
      </w:r>
      <w:r w:rsidR="00606CEA" w:rsidRPr="00D114B2">
        <w:rPr>
          <w:b/>
        </w:rPr>
        <w:t>4</w:t>
      </w:r>
      <w:r w:rsidR="002621C0" w:rsidRPr="00D114B2">
        <w:rPr>
          <w:b/>
        </w:rPr>
        <w:t>. Majandusvööndi seaduse muutmine</w:t>
      </w:r>
    </w:p>
    <w:p w14:paraId="5EE6686E" w14:textId="77777777" w:rsidR="002621C0" w:rsidRPr="00D114B2" w:rsidRDefault="002621C0" w:rsidP="000B3127">
      <w:pPr>
        <w:pStyle w:val="Vahedeta"/>
        <w:jc w:val="both"/>
      </w:pPr>
    </w:p>
    <w:p w14:paraId="48413554" w14:textId="77777777" w:rsidR="002957FD" w:rsidRPr="00D114B2" w:rsidRDefault="002621C0" w:rsidP="000B3127">
      <w:pPr>
        <w:pStyle w:val="Vahedeta"/>
        <w:jc w:val="both"/>
      </w:pPr>
      <w:r w:rsidRPr="00D114B2">
        <w:t>Majandusvööndi seaduse</w:t>
      </w:r>
      <w:r w:rsidR="005926AA" w:rsidRPr="00D114B2">
        <w:t xml:space="preserve"> §</w:t>
      </w:r>
      <w:r w:rsidR="002957FD" w:rsidRPr="00D114B2">
        <w:t> 11 täiendatakse lõikega 6</w:t>
      </w:r>
      <w:r w:rsidR="002957FD" w:rsidRPr="00D114B2">
        <w:rPr>
          <w:vertAlign w:val="superscript"/>
        </w:rPr>
        <w:t>1</w:t>
      </w:r>
      <w:r w:rsidR="002957FD" w:rsidRPr="00D114B2">
        <w:t xml:space="preserve"> järgmises sõnastuses:</w:t>
      </w:r>
    </w:p>
    <w:p w14:paraId="08A7AA8A" w14:textId="77777777" w:rsidR="002957FD" w:rsidRPr="00D114B2" w:rsidRDefault="002957FD" w:rsidP="000B3127">
      <w:pPr>
        <w:pStyle w:val="Vahedeta"/>
        <w:jc w:val="both"/>
      </w:pPr>
    </w:p>
    <w:p w14:paraId="23462D80" w14:textId="3DB99698" w:rsidR="002621C0" w:rsidRPr="00D114B2" w:rsidRDefault="002957FD" w:rsidP="000B3127">
      <w:pPr>
        <w:pStyle w:val="Vahedeta"/>
        <w:jc w:val="both"/>
      </w:pPr>
      <w:r w:rsidRPr="00D114B2">
        <w:t>„(6</w:t>
      </w:r>
      <w:r w:rsidR="00823491" w:rsidRPr="00D114B2">
        <w:rPr>
          <w:vertAlign w:val="superscript"/>
        </w:rPr>
        <w:t>1</w:t>
      </w:r>
      <w:r w:rsidRPr="00D114B2">
        <w:t>) </w:t>
      </w:r>
      <w:r w:rsidR="00B92417">
        <w:t>Juriidilin</w:t>
      </w:r>
      <w:r w:rsidR="00B92417" w:rsidRPr="00B92417">
        <w:t>e ja füüsili</w:t>
      </w:r>
      <w:r w:rsidR="00B92417">
        <w:t>n</w:t>
      </w:r>
      <w:r w:rsidR="00B92417" w:rsidRPr="00B92417">
        <w:t>e isik, kelle omanduses, valduses või kasutuses on tehissaared, rajatised ja seadmestikud</w:t>
      </w:r>
      <w:r w:rsidR="003F2FF4">
        <w:t>, pea</w:t>
      </w:r>
      <w:ins w:id="35" w:author="Aili Sandre" w:date="2024-07-19T10:21:00Z">
        <w:r w:rsidR="00BB231B">
          <w:t>vad</w:t>
        </w:r>
      </w:ins>
      <w:del w:id="36" w:author="Aili Sandre" w:date="2024-07-19T10:21:00Z">
        <w:r w:rsidR="003F2FF4" w:rsidDel="00BB231B">
          <w:delText>b</w:delText>
        </w:r>
      </w:del>
      <w:r w:rsidRPr="00D114B2">
        <w:t xml:space="preserve"> teavitama Kaitseväge </w:t>
      </w:r>
      <w:r w:rsidR="00BB6ACA" w:rsidRPr="00D114B2">
        <w:t xml:space="preserve">kõikidest kavandatavatest veealustest </w:t>
      </w:r>
      <w:r w:rsidR="006709CA" w:rsidRPr="00D114B2">
        <w:t>vaatlustegevus</w:t>
      </w:r>
      <w:r w:rsidR="003F2FF4">
        <w:t>t</w:t>
      </w:r>
      <w:r w:rsidR="006709CA" w:rsidRPr="00D114B2">
        <w:t xml:space="preserve">est ja </w:t>
      </w:r>
      <w:r w:rsidR="00BB6ACA" w:rsidRPr="00D114B2">
        <w:t xml:space="preserve">hooldustöödest. </w:t>
      </w:r>
      <w:r w:rsidR="002452E5" w:rsidRPr="00D114B2">
        <w:t>Esitatav teave</w:t>
      </w:r>
      <w:r w:rsidR="00BB6ACA" w:rsidRPr="00D114B2">
        <w:t xml:space="preserve"> </w:t>
      </w:r>
      <w:r w:rsidR="002452E5" w:rsidRPr="00D114B2">
        <w:t xml:space="preserve">peab sisaldama </w:t>
      </w:r>
      <w:r w:rsidR="00BB6ACA" w:rsidRPr="00D114B2">
        <w:t>riigipiiri seaduse § 14</w:t>
      </w:r>
      <w:r w:rsidR="00BB6ACA" w:rsidRPr="00D114B2">
        <w:rPr>
          <w:vertAlign w:val="superscript"/>
        </w:rPr>
        <w:t>2</w:t>
      </w:r>
      <w:r w:rsidR="00BB6ACA" w:rsidRPr="00D114B2">
        <w:t xml:space="preserve"> </w:t>
      </w:r>
      <w:r w:rsidR="002452E5" w:rsidRPr="00D114B2">
        <w:t>lõike </w:t>
      </w:r>
      <w:r w:rsidR="00DA68B4">
        <w:t>3</w:t>
      </w:r>
      <w:r w:rsidR="00DA68B4" w:rsidRPr="00D114B2">
        <w:t xml:space="preserve"> </w:t>
      </w:r>
      <w:r w:rsidR="002452E5" w:rsidRPr="00D114B2">
        <w:t>alusel</w:t>
      </w:r>
      <w:r w:rsidR="003F2FF4">
        <w:t xml:space="preserve"> kehtestatud</w:t>
      </w:r>
      <w:r w:rsidR="00DA68B4">
        <w:t xml:space="preserve"> õigusaktis sätestatud</w:t>
      </w:r>
      <w:r w:rsidR="003F2FF4">
        <w:t xml:space="preserve"> andmeid</w:t>
      </w:r>
      <w:r w:rsidR="002452E5" w:rsidRPr="00D114B2">
        <w:t>.“.</w:t>
      </w:r>
    </w:p>
    <w:p w14:paraId="564C5846" w14:textId="77777777" w:rsidR="00AD1AAA" w:rsidRPr="00D114B2" w:rsidRDefault="00AD1AAA" w:rsidP="000B3127">
      <w:pPr>
        <w:pStyle w:val="Vahedeta"/>
        <w:jc w:val="both"/>
      </w:pPr>
    </w:p>
    <w:p w14:paraId="49E347ED" w14:textId="77777777" w:rsidR="0056717F" w:rsidRPr="00D114B2" w:rsidRDefault="0056717F" w:rsidP="000B3127">
      <w:pPr>
        <w:pStyle w:val="Vahedeta"/>
        <w:jc w:val="both"/>
        <w:rPr>
          <w:b/>
        </w:rPr>
      </w:pPr>
      <w:r w:rsidRPr="00D114B2">
        <w:rPr>
          <w:b/>
        </w:rPr>
        <w:t>§ </w:t>
      </w:r>
      <w:r w:rsidR="00606CEA" w:rsidRPr="00D114B2">
        <w:rPr>
          <w:b/>
        </w:rPr>
        <w:t>5</w:t>
      </w:r>
      <w:r w:rsidRPr="00D114B2">
        <w:rPr>
          <w:b/>
        </w:rPr>
        <w:t>. Meresõiduohutuse seaduse muutmine</w:t>
      </w:r>
    </w:p>
    <w:p w14:paraId="2F4B286A" w14:textId="77777777" w:rsidR="0056717F" w:rsidRPr="00D114B2" w:rsidRDefault="0056717F" w:rsidP="000B3127">
      <w:pPr>
        <w:pStyle w:val="Vahedeta"/>
        <w:jc w:val="both"/>
      </w:pPr>
    </w:p>
    <w:p w14:paraId="715A31C3" w14:textId="77777777" w:rsidR="0056717F" w:rsidRPr="00D114B2" w:rsidRDefault="0056717F" w:rsidP="000B3127">
      <w:pPr>
        <w:pStyle w:val="Vahedeta"/>
        <w:jc w:val="both"/>
      </w:pPr>
      <w:r w:rsidRPr="00D114B2">
        <w:t>Meresõiduohutuse seaduses tehakse järgmised muudatused:</w:t>
      </w:r>
    </w:p>
    <w:p w14:paraId="2C33FC14" w14:textId="16BB2E99" w:rsidR="0056717F" w:rsidRPr="00D114B2" w:rsidRDefault="0056717F" w:rsidP="000B3127">
      <w:pPr>
        <w:pStyle w:val="Vahedeta"/>
        <w:jc w:val="both"/>
      </w:pPr>
    </w:p>
    <w:p w14:paraId="25F75E54" w14:textId="40F26EBF" w:rsidR="00B94AD2" w:rsidRPr="00D114B2" w:rsidRDefault="00B94AD2" w:rsidP="000B3127">
      <w:pPr>
        <w:pStyle w:val="Vahedeta"/>
        <w:jc w:val="both"/>
      </w:pPr>
      <w:r w:rsidRPr="00D114B2">
        <w:rPr>
          <w:b/>
        </w:rPr>
        <w:t>1</w:t>
      </w:r>
      <w:r w:rsidRPr="00D114B2">
        <w:t>) paragrahvi 1 lõige 4 muudetakse ja sõnastatakse järgmiselt:</w:t>
      </w:r>
    </w:p>
    <w:p w14:paraId="2F8F706D" w14:textId="289FA316" w:rsidR="00B94AD2" w:rsidRPr="00D114B2" w:rsidRDefault="00B94AD2" w:rsidP="000B3127">
      <w:pPr>
        <w:pStyle w:val="Vahedeta"/>
        <w:jc w:val="both"/>
      </w:pPr>
    </w:p>
    <w:p w14:paraId="0F4048FA" w14:textId="2106958D" w:rsidR="00B94AD2" w:rsidRDefault="00B94AD2" w:rsidP="000B3127">
      <w:pPr>
        <w:pStyle w:val="Vahedeta"/>
        <w:jc w:val="both"/>
      </w:pPr>
      <w:r w:rsidRPr="00D114B2">
        <w:t>„(4) Sõjalaevale kohaldatakse käesoleva seaduse 11. peatükki</w:t>
      </w:r>
      <w:r w:rsidR="007B2273" w:rsidRPr="00D114B2">
        <w:t xml:space="preserve">, </w:t>
      </w:r>
      <w:r w:rsidRPr="00D114B2">
        <w:t>Kaitseväe ja Kaitseliidu veesõidukite registris olevale veesõidukile lisaks §</w:t>
      </w:r>
      <w:r w:rsidR="00D1024C" w:rsidRPr="00D114B2">
        <w:t> </w:t>
      </w:r>
      <w:r w:rsidRPr="00D114B2">
        <w:t>12 lõiget</w:t>
      </w:r>
      <w:r w:rsidR="00D1024C" w:rsidRPr="00D114B2">
        <w:t> </w:t>
      </w:r>
      <w:r w:rsidRPr="00D114B2">
        <w:t>7, §</w:t>
      </w:r>
      <w:r w:rsidR="00D1024C" w:rsidRPr="00D114B2">
        <w:t> </w:t>
      </w:r>
      <w:r w:rsidR="007B2273" w:rsidRPr="00D114B2">
        <w:t>13 lõiget</w:t>
      </w:r>
      <w:r w:rsidR="00D1024C" w:rsidRPr="00D114B2">
        <w:t> </w:t>
      </w:r>
      <w:r w:rsidR="007B2273" w:rsidRPr="00D114B2">
        <w:t>10 ja</w:t>
      </w:r>
      <w:r w:rsidRPr="00D114B2">
        <w:t xml:space="preserve"> §</w:t>
      </w:r>
      <w:r w:rsidR="00D1024C" w:rsidRPr="00D114B2">
        <w:t> 17 lõiget </w:t>
      </w:r>
      <w:r w:rsidRPr="00D114B2">
        <w:t xml:space="preserve">10, kui seaduse või </w:t>
      </w:r>
      <w:proofErr w:type="spellStart"/>
      <w:r w:rsidRPr="00D114B2">
        <w:t>välislepinguga</w:t>
      </w:r>
      <w:proofErr w:type="spellEnd"/>
      <w:r w:rsidRPr="00D114B2">
        <w:t xml:space="preserve"> ei ole sätestatud teisiti.“;</w:t>
      </w:r>
    </w:p>
    <w:p w14:paraId="14A408E2" w14:textId="3E0A2980" w:rsidR="00C83937" w:rsidRDefault="00C83937" w:rsidP="000B3127">
      <w:pPr>
        <w:pStyle w:val="Vahedeta"/>
        <w:jc w:val="both"/>
      </w:pPr>
    </w:p>
    <w:p w14:paraId="26E6DD62" w14:textId="1C996EF6" w:rsidR="00C83937" w:rsidRPr="00F16449" w:rsidRDefault="00C83937" w:rsidP="000B3127">
      <w:pPr>
        <w:pStyle w:val="Vahedeta"/>
        <w:jc w:val="both"/>
      </w:pPr>
      <w:r w:rsidRPr="00C83937">
        <w:rPr>
          <w:b/>
        </w:rPr>
        <w:t>2</w:t>
      </w:r>
      <w:r>
        <w:t>) </w:t>
      </w:r>
      <w:r w:rsidR="00F16449">
        <w:t>paragrahvi 1 lõikest 4</w:t>
      </w:r>
      <w:r w:rsidR="00F16449">
        <w:rPr>
          <w:vertAlign w:val="superscript"/>
        </w:rPr>
        <w:t>1</w:t>
      </w:r>
      <w:r w:rsidR="00F16449">
        <w:t xml:space="preserve"> jäetakse välja </w:t>
      </w:r>
      <w:ins w:id="37" w:author="Aili Sandre" w:date="2024-07-19T10:22:00Z">
        <w:r w:rsidR="00BB231B">
          <w:t>tekstiosa</w:t>
        </w:r>
      </w:ins>
      <w:del w:id="38" w:author="Aili Sandre" w:date="2024-07-19T10:22:00Z">
        <w:r w:rsidR="00F16449" w:rsidDel="00BB231B">
          <w:delText>sõnad</w:delText>
        </w:r>
      </w:del>
      <w:r w:rsidR="00F16449">
        <w:t xml:space="preserve"> „</w:t>
      </w:r>
      <w:r w:rsidR="00F16449" w:rsidRPr="00F16449">
        <w:t>§ 19 lõige 7 ja</w:t>
      </w:r>
      <w:r w:rsidR="00F16449">
        <w:t>“;</w:t>
      </w:r>
    </w:p>
    <w:p w14:paraId="148CB37A" w14:textId="77777777" w:rsidR="00B94AD2" w:rsidRPr="00D114B2" w:rsidRDefault="00B94AD2" w:rsidP="000B3127">
      <w:pPr>
        <w:pStyle w:val="Vahedeta"/>
        <w:jc w:val="both"/>
      </w:pPr>
    </w:p>
    <w:p w14:paraId="615A5704" w14:textId="409A6149" w:rsidR="00E5441E" w:rsidRPr="00D114B2" w:rsidRDefault="00C83937" w:rsidP="000B3127">
      <w:pPr>
        <w:pStyle w:val="Vahedeta"/>
        <w:jc w:val="both"/>
      </w:pPr>
      <w:r>
        <w:rPr>
          <w:b/>
        </w:rPr>
        <w:t>3</w:t>
      </w:r>
      <w:r w:rsidR="00E5441E" w:rsidRPr="00D114B2">
        <w:t>) paragrahvi 12 täiendatakse lõikega </w:t>
      </w:r>
      <w:r w:rsidR="00DF73F8" w:rsidRPr="00D114B2">
        <w:t>7</w:t>
      </w:r>
      <w:r w:rsidR="00E5441E" w:rsidRPr="00D114B2">
        <w:t xml:space="preserve"> järgmises sõnastuses:</w:t>
      </w:r>
    </w:p>
    <w:p w14:paraId="61C926CB" w14:textId="77777777" w:rsidR="00E5441E" w:rsidRPr="00D114B2" w:rsidRDefault="00E5441E" w:rsidP="000B3127">
      <w:pPr>
        <w:pStyle w:val="Vahedeta"/>
        <w:jc w:val="both"/>
      </w:pPr>
    </w:p>
    <w:p w14:paraId="7CE21AA0" w14:textId="51039052" w:rsidR="00E5441E" w:rsidRPr="00D114B2" w:rsidRDefault="00DF73F8" w:rsidP="000B3127">
      <w:pPr>
        <w:pStyle w:val="Vahedeta"/>
        <w:jc w:val="both"/>
      </w:pPr>
      <w:r w:rsidRPr="00D114B2">
        <w:t>„</w:t>
      </w:r>
      <w:r w:rsidR="00E5441E" w:rsidRPr="00D114B2">
        <w:t>(</w:t>
      </w:r>
      <w:r w:rsidRPr="00D114B2">
        <w:t>7</w:t>
      </w:r>
      <w:r w:rsidR="00E5441E" w:rsidRPr="00D114B2">
        <w:t>) </w:t>
      </w:r>
      <w:r w:rsidRPr="00D114B2">
        <w:t xml:space="preserve">Kaitseväe ja Kaitseliidu veesõidukite registris oleva </w:t>
      </w:r>
      <w:r w:rsidR="00600849" w:rsidRPr="00D114B2">
        <w:t>laeva ja väikelaeva</w:t>
      </w:r>
      <w:r w:rsidRPr="00D114B2">
        <w:t xml:space="preserve"> üle teeb tehnilist järelevalvet Kaitsevägi.“;</w:t>
      </w:r>
    </w:p>
    <w:p w14:paraId="09246703" w14:textId="7D21DA1F" w:rsidR="00E5441E" w:rsidDel="000B3127" w:rsidRDefault="00E5441E" w:rsidP="000B3127">
      <w:pPr>
        <w:pStyle w:val="Vahedeta"/>
        <w:jc w:val="both"/>
        <w:rPr>
          <w:del w:id="39" w:author="Aili Sandre" w:date="2024-07-19T10:29:00Z"/>
        </w:rPr>
      </w:pPr>
    </w:p>
    <w:p w14:paraId="1920127C" w14:textId="77777777" w:rsidR="004529DF" w:rsidRPr="00D114B2" w:rsidRDefault="004529DF" w:rsidP="000B3127">
      <w:pPr>
        <w:pStyle w:val="Vahedeta"/>
        <w:jc w:val="both"/>
      </w:pPr>
    </w:p>
    <w:p w14:paraId="54908D5E" w14:textId="1C7A7C7E" w:rsidR="00CB0BBE" w:rsidRPr="00D114B2" w:rsidRDefault="00C83937" w:rsidP="000B3127">
      <w:pPr>
        <w:pStyle w:val="Vahedeta"/>
        <w:jc w:val="both"/>
      </w:pPr>
      <w:r>
        <w:rPr>
          <w:b/>
        </w:rPr>
        <w:t>4</w:t>
      </w:r>
      <w:r w:rsidR="00CB0BBE" w:rsidRPr="00D114B2">
        <w:t>) paragrahvi 13 täiendatakse lõikega </w:t>
      </w:r>
      <w:r w:rsidR="00823BAF" w:rsidRPr="00D114B2">
        <w:t>10 järgmises sõnastuses:</w:t>
      </w:r>
    </w:p>
    <w:p w14:paraId="488C4097" w14:textId="77777777" w:rsidR="00823BAF" w:rsidRPr="00D114B2" w:rsidRDefault="00823BAF" w:rsidP="000B3127">
      <w:pPr>
        <w:pStyle w:val="Vahedeta"/>
        <w:jc w:val="both"/>
      </w:pPr>
    </w:p>
    <w:p w14:paraId="4796BAD8" w14:textId="77777777" w:rsidR="00823BAF" w:rsidRPr="00D114B2" w:rsidRDefault="00823BAF" w:rsidP="000B3127">
      <w:pPr>
        <w:pStyle w:val="Vahedeta"/>
        <w:jc w:val="both"/>
      </w:pPr>
      <w:r w:rsidRPr="00D114B2">
        <w:t xml:space="preserve">„(10) Kaitseväe ja Kaitseliidu veesõidukite registris oleva laeva ja väikelaeva tehnilise ülevaatuse korra </w:t>
      </w:r>
      <w:r w:rsidR="006A6A74" w:rsidRPr="00D114B2">
        <w:t xml:space="preserve">ning tehnilised </w:t>
      </w:r>
      <w:commentRangeStart w:id="40"/>
      <w:r w:rsidR="006A6A74" w:rsidRPr="00D114B2">
        <w:t xml:space="preserve">nõuded laevadele ja väikelaevadele </w:t>
      </w:r>
      <w:r w:rsidRPr="00D114B2">
        <w:t>kehtestab Kaitsevägi.“;</w:t>
      </w:r>
      <w:commentRangeEnd w:id="40"/>
      <w:r w:rsidR="00322CBB">
        <w:rPr>
          <w:rStyle w:val="Kommentaariviide"/>
          <w:rFonts w:asciiTheme="minorHAnsi" w:hAnsiTheme="minorHAnsi"/>
        </w:rPr>
        <w:commentReference w:id="40"/>
      </w:r>
    </w:p>
    <w:p w14:paraId="7C8AD013" w14:textId="77777777" w:rsidR="00E5441E" w:rsidRPr="00D114B2" w:rsidRDefault="00E5441E" w:rsidP="000B3127">
      <w:pPr>
        <w:pStyle w:val="Vahedeta"/>
        <w:jc w:val="both"/>
      </w:pPr>
    </w:p>
    <w:p w14:paraId="745D6069" w14:textId="5088FDE7" w:rsidR="00823BAF" w:rsidRPr="00D114B2" w:rsidRDefault="00C83937" w:rsidP="000B3127">
      <w:pPr>
        <w:pStyle w:val="Vahedeta"/>
        <w:jc w:val="both"/>
      </w:pPr>
      <w:r>
        <w:rPr>
          <w:b/>
        </w:rPr>
        <w:t>5</w:t>
      </w:r>
      <w:r w:rsidR="00823BAF" w:rsidRPr="00D114B2">
        <w:t>) paragrahvi 17 täiendatakse lõikega 10 järgmises sõnastuses:</w:t>
      </w:r>
    </w:p>
    <w:p w14:paraId="3D48918F" w14:textId="77777777" w:rsidR="00823BAF" w:rsidRPr="00D114B2" w:rsidRDefault="00823BAF" w:rsidP="000B3127">
      <w:pPr>
        <w:pStyle w:val="Vahedeta"/>
        <w:jc w:val="both"/>
      </w:pPr>
    </w:p>
    <w:p w14:paraId="2404E6B4" w14:textId="17C04B38" w:rsidR="00823BAF" w:rsidRPr="00D114B2" w:rsidRDefault="00823BAF" w:rsidP="000B3127">
      <w:pPr>
        <w:pStyle w:val="Vahedeta"/>
        <w:jc w:val="both"/>
      </w:pPr>
      <w:r w:rsidRPr="00D114B2">
        <w:t xml:space="preserve">„(10) Kaitseväe ja Kaitseliidu veesõidukite registris oleva laeva ja väikelaeva merekõlblikuks ja sõidukõlblikuks </w:t>
      </w:r>
      <w:commentRangeStart w:id="41"/>
      <w:r w:rsidRPr="00D114B2">
        <w:t>tunnistamise korra kehtestab Kaitsevägi.“;</w:t>
      </w:r>
      <w:commentRangeEnd w:id="41"/>
      <w:r w:rsidR="00322CBB">
        <w:rPr>
          <w:rStyle w:val="Kommentaariviide"/>
          <w:rFonts w:asciiTheme="minorHAnsi" w:hAnsiTheme="minorHAnsi"/>
        </w:rPr>
        <w:commentReference w:id="41"/>
      </w:r>
    </w:p>
    <w:p w14:paraId="47127192" w14:textId="5F628D3F" w:rsidR="004D1DBE" w:rsidRPr="00D114B2" w:rsidRDefault="004D1DBE" w:rsidP="000B3127">
      <w:pPr>
        <w:pStyle w:val="Vahedeta"/>
        <w:jc w:val="both"/>
      </w:pPr>
    </w:p>
    <w:p w14:paraId="62D19D0D" w14:textId="641E8180" w:rsidR="004D1DBE" w:rsidRPr="00D114B2" w:rsidRDefault="00C83937" w:rsidP="000B3127">
      <w:pPr>
        <w:pStyle w:val="Vahedeta"/>
        <w:jc w:val="both"/>
      </w:pPr>
      <w:r>
        <w:rPr>
          <w:b/>
        </w:rPr>
        <w:t>6</w:t>
      </w:r>
      <w:r w:rsidR="004D1DBE" w:rsidRPr="00D114B2">
        <w:t>) paragrahvi 19 lõi</w:t>
      </w:r>
      <w:r w:rsidR="00D85258">
        <w:t>g</w:t>
      </w:r>
      <w:r w:rsidR="004D1DBE" w:rsidRPr="00D114B2">
        <w:t xml:space="preserve">e 7 </w:t>
      </w:r>
      <w:r w:rsidR="00D85258">
        <w:t>tunnistatakse kehtetuks</w:t>
      </w:r>
      <w:r w:rsidR="004D1DBE" w:rsidRPr="00D114B2">
        <w:t>;</w:t>
      </w:r>
    </w:p>
    <w:p w14:paraId="37F6ED80" w14:textId="77777777" w:rsidR="00380F62" w:rsidRPr="00D114B2" w:rsidRDefault="00380F62" w:rsidP="000B3127">
      <w:pPr>
        <w:pStyle w:val="Vahedeta"/>
        <w:jc w:val="both"/>
      </w:pPr>
    </w:p>
    <w:p w14:paraId="1702241D" w14:textId="2BEB1C5C" w:rsidR="0056717F" w:rsidRPr="00D114B2" w:rsidRDefault="00C83937" w:rsidP="000B3127">
      <w:pPr>
        <w:pStyle w:val="Vahedeta"/>
        <w:jc w:val="both"/>
      </w:pPr>
      <w:r>
        <w:rPr>
          <w:b/>
        </w:rPr>
        <w:t>7</w:t>
      </w:r>
      <w:r w:rsidR="0056717F" w:rsidRPr="00D114B2">
        <w:t>) </w:t>
      </w:r>
      <w:r w:rsidR="007E5D5C" w:rsidRPr="00D114B2">
        <w:t>paragrahvi 45 täiendatakse lõikega </w:t>
      </w:r>
      <w:r w:rsidR="00557CBE" w:rsidRPr="00D114B2">
        <w:t>5</w:t>
      </w:r>
      <w:r w:rsidR="00557CBE" w:rsidRPr="00D114B2">
        <w:rPr>
          <w:vertAlign w:val="superscript"/>
        </w:rPr>
        <w:t>2</w:t>
      </w:r>
      <w:r w:rsidR="00557CBE" w:rsidRPr="00D114B2">
        <w:t xml:space="preserve"> järgmises sõnastuses:</w:t>
      </w:r>
    </w:p>
    <w:p w14:paraId="4830337E" w14:textId="77777777" w:rsidR="00557CBE" w:rsidRPr="00D114B2" w:rsidRDefault="00557CBE" w:rsidP="000B3127">
      <w:pPr>
        <w:pStyle w:val="Vahedeta"/>
        <w:jc w:val="both"/>
      </w:pPr>
    </w:p>
    <w:p w14:paraId="7C344322" w14:textId="77777777" w:rsidR="000D6A69" w:rsidRPr="00D114B2" w:rsidRDefault="00557CBE" w:rsidP="000B3127">
      <w:pPr>
        <w:pStyle w:val="Vahedeta"/>
        <w:jc w:val="both"/>
      </w:pPr>
      <w:r w:rsidRPr="00D114B2">
        <w:t>„(5</w:t>
      </w:r>
      <w:r w:rsidRPr="00D114B2">
        <w:rPr>
          <w:vertAlign w:val="superscript"/>
        </w:rPr>
        <w:t>2</w:t>
      </w:r>
      <w:r w:rsidRPr="00D114B2">
        <w:t xml:space="preserve">) Kaitsevägi võib kõrgendatud kaitsevalmiduse, erakorralise seisukorra ja sõjaseisukorra ajal üldkasutataval veeteel laevaliikluse ohutuse tagamiseks </w:t>
      </w:r>
      <w:r w:rsidR="003078D1" w:rsidRPr="00D114B2">
        <w:t xml:space="preserve">korraldada laevaliiklust ja </w:t>
      </w:r>
      <w:r w:rsidRPr="00D114B2">
        <w:t xml:space="preserve">kehtestada ajutisi piiranguid </w:t>
      </w:r>
      <w:r w:rsidR="003078D1" w:rsidRPr="00D114B2">
        <w:t>v</w:t>
      </w:r>
      <w:r w:rsidRPr="00D114B2">
        <w:t>õi anda korraldusi Transpord</w:t>
      </w:r>
      <w:r w:rsidR="004F28B2" w:rsidRPr="00D114B2">
        <w:t xml:space="preserve">iametile </w:t>
      </w:r>
      <w:r w:rsidR="003078D1" w:rsidRPr="00D114B2">
        <w:t>nende</w:t>
      </w:r>
      <w:r w:rsidR="006F198E" w:rsidRPr="00D114B2">
        <w:t xml:space="preserve"> </w:t>
      </w:r>
      <w:r w:rsidR="004F28B2" w:rsidRPr="00D114B2">
        <w:t>kehtestamiseks.“;</w:t>
      </w:r>
    </w:p>
    <w:p w14:paraId="71BD4207" w14:textId="08E1ABB5" w:rsidR="00D03CD9" w:rsidRDefault="00D03CD9" w:rsidP="000B3127">
      <w:pPr>
        <w:pStyle w:val="Vahedeta"/>
        <w:jc w:val="both"/>
      </w:pPr>
    </w:p>
    <w:p w14:paraId="5484EEDB" w14:textId="339FFD44" w:rsidR="00DD251E" w:rsidRDefault="00C83937" w:rsidP="000B3127">
      <w:pPr>
        <w:pStyle w:val="Vahedeta"/>
        <w:jc w:val="both"/>
      </w:pPr>
      <w:r>
        <w:rPr>
          <w:b/>
        </w:rPr>
        <w:t>8</w:t>
      </w:r>
      <w:r w:rsidR="00DD251E">
        <w:t>) </w:t>
      </w:r>
      <w:r w:rsidR="00DD251E" w:rsidRPr="00DD251E">
        <w:t>paragrahvi 45 lõikes 12 ja § 90</w:t>
      </w:r>
      <w:r w:rsidR="00DD251E" w:rsidRPr="00DD251E">
        <w:rPr>
          <w:vertAlign w:val="superscript"/>
        </w:rPr>
        <w:t>4</w:t>
      </w:r>
      <w:r w:rsidR="00DD251E" w:rsidRPr="00DD251E">
        <w:t xml:space="preserve"> lõikes 1 asendatakse sõna „politseiasutusele“ </w:t>
      </w:r>
      <w:commentRangeStart w:id="42"/>
      <w:ins w:id="43" w:author="Aili Sandre" w:date="2024-07-19T10:23:00Z">
        <w:r w:rsidR="00BB231B">
          <w:t>tekstiosaga</w:t>
        </w:r>
      </w:ins>
      <w:del w:id="44" w:author="Aili Sandre" w:date="2024-07-19T10:23:00Z">
        <w:r w:rsidR="00DD251E" w:rsidRPr="00DD251E" w:rsidDel="00BB231B">
          <w:delText>sõnadega</w:delText>
        </w:r>
      </w:del>
      <w:commentRangeEnd w:id="42"/>
      <w:r w:rsidR="000B3127">
        <w:rPr>
          <w:rStyle w:val="Kommentaariviide"/>
          <w:rFonts w:asciiTheme="minorHAnsi" w:hAnsiTheme="minorHAnsi"/>
        </w:rPr>
        <w:commentReference w:id="42"/>
      </w:r>
      <w:r w:rsidR="00DD251E" w:rsidRPr="00DD251E">
        <w:t xml:space="preserve"> „Politsei- ja Piirivalveametile või Kaitseväele“;</w:t>
      </w:r>
    </w:p>
    <w:p w14:paraId="009A1D71" w14:textId="77777777" w:rsidR="00DD251E" w:rsidRPr="00D114B2" w:rsidRDefault="00DD251E" w:rsidP="000B3127">
      <w:pPr>
        <w:pStyle w:val="Vahedeta"/>
        <w:jc w:val="both"/>
      </w:pPr>
    </w:p>
    <w:p w14:paraId="049B0939" w14:textId="5B9235F8" w:rsidR="00D57011" w:rsidRPr="00D114B2" w:rsidRDefault="00C83937" w:rsidP="000B3127">
      <w:pPr>
        <w:pStyle w:val="Vahedeta"/>
        <w:jc w:val="both"/>
      </w:pPr>
      <w:r>
        <w:rPr>
          <w:b/>
        </w:rPr>
        <w:t>9</w:t>
      </w:r>
      <w:r w:rsidR="00D57011" w:rsidRPr="00D114B2">
        <w:t>) paragrahvi 47</w:t>
      </w:r>
      <w:r w:rsidR="00D57011" w:rsidRPr="00D114B2">
        <w:rPr>
          <w:vertAlign w:val="superscript"/>
        </w:rPr>
        <w:t>1</w:t>
      </w:r>
      <w:r w:rsidR="00D57011" w:rsidRPr="00D114B2">
        <w:t xml:space="preserve"> lõige 3 </w:t>
      </w:r>
      <w:r w:rsidR="00B30F20" w:rsidRPr="00D114B2">
        <w:t>tunnistatakse kehtetuks;</w:t>
      </w:r>
    </w:p>
    <w:p w14:paraId="4ABD7ACA" w14:textId="77777777" w:rsidR="00D57011" w:rsidRPr="00D114B2" w:rsidRDefault="00D57011" w:rsidP="000B3127">
      <w:pPr>
        <w:pStyle w:val="Vahedeta"/>
        <w:jc w:val="both"/>
      </w:pPr>
    </w:p>
    <w:p w14:paraId="621C823B" w14:textId="1EF635C2" w:rsidR="00D03CD9" w:rsidRPr="00D114B2" w:rsidRDefault="00C83937" w:rsidP="000B3127">
      <w:pPr>
        <w:pStyle w:val="Vahedeta"/>
        <w:jc w:val="both"/>
      </w:pPr>
      <w:r>
        <w:rPr>
          <w:b/>
        </w:rPr>
        <w:t>10</w:t>
      </w:r>
      <w:r w:rsidR="00D03CD9" w:rsidRPr="00D114B2">
        <w:t>) </w:t>
      </w:r>
      <w:r w:rsidR="00203DBA" w:rsidRPr="00D114B2">
        <w:t>paragrahvi 53</w:t>
      </w:r>
      <w:r w:rsidR="00203DBA" w:rsidRPr="00D114B2">
        <w:rPr>
          <w:vertAlign w:val="superscript"/>
        </w:rPr>
        <w:t>1</w:t>
      </w:r>
      <w:r w:rsidR="00193A98" w:rsidRPr="00D114B2">
        <w:t xml:space="preserve"> täiendatakse lõikega </w:t>
      </w:r>
      <w:r w:rsidR="00AD1BC9">
        <w:t>4</w:t>
      </w:r>
      <w:r w:rsidR="00193A98" w:rsidRPr="00D114B2">
        <w:t xml:space="preserve"> järgmises sõnastuses:</w:t>
      </w:r>
    </w:p>
    <w:p w14:paraId="7ABCEC05" w14:textId="77777777" w:rsidR="00193A98" w:rsidRPr="00D114B2" w:rsidRDefault="00193A98" w:rsidP="000B3127">
      <w:pPr>
        <w:pStyle w:val="Vahedeta"/>
        <w:jc w:val="both"/>
      </w:pPr>
    </w:p>
    <w:p w14:paraId="3CB76CCF" w14:textId="5BDDDCD8" w:rsidR="00193A98" w:rsidRPr="00D114B2" w:rsidRDefault="00193A98" w:rsidP="000B3127">
      <w:pPr>
        <w:pStyle w:val="Vahedeta"/>
        <w:jc w:val="both"/>
      </w:pPr>
      <w:r w:rsidRPr="00D114B2">
        <w:t>„(</w:t>
      </w:r>
      <w:r w:rsidR="00AD1BC9">
        <w:t>4</w:t>
      </w:r>
      <w:r w:rsidRPr="00D114B2">
        <w:t>) </w:t>
      </w:r>
      <w:r w:rsidR="007A1931" w:rsidRPr="00D114B2">
        <w:t>R</w:t>
      </w:r>
      <w:r w:rsidR="00861D13" w:rsidRPr="00D114B2">
        <w:t>eidi</w:t>
      </w:r>
      <w:r w:rsidR="00EA3943" w:rsidRPr="00D114B2">
        <w:t xml:space="preserve">l olevale laevale </w:t>
      </w:r>
      <w:r w:rsidR="00861D13" w:rsidRPr="00D114B2">
        <w:t xml:space="preserve">teenust </w:t>
      </w:r>
      <w:r w:rsidR="00D57011" w:rsidRPr="00D114B2">
        <w:t>osutav</w:t>
      </w:r>
      <w:r w:rsidR="00861D13" w:rsidRPr="00D114B2">
        <w:t xml:space="preserve"> l</w:t>
      </w:r>
      <w:r w:rsidRPr="00D114B2">
        <w:t>aev</w:t>
      </w:r>
      <w:r w:rsidR="00EA3943" w:rsidRPr="00D114B2">
        <w:t xml:space="preserve"> (edaspidi </w:t>
      </w:r>
      <w:r w:rsidR="00EA3943" w:rsidRPr="00D114B2">
        <w:rPr>
          <w:i/>
        </w:rPr>
        <w:t xml:space="preserve">reiditeenust </w:t>
      </w:r>
      <w:r w:rsidR="00D57011" w:rsidRPr="00D114B2">
        <w:rPr>
          <w:i/>
        </w:rPr>
        <w:t>osutav</w:t>
      </w:r>
      <w:r w:rsidR="00EA3943" w:rsidRPr="00D114B2">
        <w:rPr>
          <w:i/>
        </w:rPr>
        <w:t xml:space="preserve"> laev</w:t>
      </w:r>
      <w:r w:rsidR="00EA3943" w:rsidRPr="00D114B2">
        <w:t>)</w:t>
      </w:r>
      <w:r w:rsidRPr="00D114B2">
        <w:t xml:space="preserve">, </w:t>
      </w:r>
      <w:r w:rsidR="00861D13" w:rsidRPr="00D114B2">
        <w:t xml:space="preserve">olenemata </w:t>
      </w:r>
      <w:r w:rsidR="009854BF" w:rsidRPr="00D114B2">
        <w:t>selle</w:t>
      </w:r>
      <w:r w:rsidR="00861D13" w:rsidRPr="00D114B2">
        <w:t xml:space="preserve"> kogupikkusest ja kogumahutavusest</w:t>
      </w:r>
      <w:r w:rsidRPr="00D114B2">
        <w:t xml:space="preserve">, peab olema varustatud </w:t>
      </w:r>
      <w:r w:rsidR="00915EA3" w:rsidRPr="00D114B2">
        <w:t>A-klassi AIS</w:t>
      </w:r>
      <w:r w:rsidR="00915EA3">
        <w:t>-</w:t>
      </w:r>
      <w:r w:rsidR="00915EA3" w:rsidRPr="00D114B2">
        <w:t>seadmega</w:t>
      </w:r>
      <w:r w:rsidR="00915EA3">
        <w:t>, mis vastab</w:t>
      </w:r>
      <w:r w:rsidR="00915EA3" w:rsidRPr="00D114B2">
        <w:t xml:space="preserve"> </w:t>
      </w:r>
      <w:r w:rsidRPr="00D114B2">
        <w:t>käesoleva seaduse §</w:t>
      </w:r>
      <w:r w:rsidR="009854BF" w:rsidRPr="00D114B2">
        <w:t> </w:t>
      </w:r>
      <w:r w:rsidRPr="00D114B2">
        <w:t>19</w:t>
      </w:r>
      <w:r w:rsidRPr="00D114B2">
        <w:rPr>
          <w:vertAlign w:val="superscript"/>
        </w:rPr>
        <w:t>1</w:t>
      </w:r>
      <w:r w:rsidRPr="00D114B2">
        <w:t xml:space="preserve"> lõike 3 alusel kehtestatud</w:t>
      </w:r>
      <w:r w:rsidR="00BB0FD6">
        <w:t xml:space="preserve"> õigusaktis sätestatud</w:t>
      </w:r>
      <w:r w:rsidRPr="00D114B2">
        <w:t xml:space="preserve"> nõuetele.“;</w:t>
      </w:r>
    </w:p>
    <w:p w14:paraId="63D617BD" w14:textId="77777777" w:rsidR="00937104" w:rsidRPr="00D114B2" w:rsidRDefault="00937104" w:rsidP="000B3127">
      <w:pPr>
        <w:pStyle w:val="Vahedeta"/>
        <w:jc w:val="both"/>
      </w:pPr>
    </w:p>
    <w:p w14:paraId="3E9BC9E0" w14:textId="7BCBDF5B" w:rsidR="00BF5E27" w:rsidRPr="00D114B2" w:rsidRDefault="00DD251E" w:rsidP="000B3127">
      <w:pPr>
        <w:pStyle w:val="Vahedeta"/>
        <w:jc w:val="both"/>
      </w:pPr>
      <w:r>
        <w:rPr>
          <w:b/>
        </w:rPr>
        <w:t>1</w:t>
      </w:r>
      <w:r w:rsidR="00C83937">
        <w:rPr>
          <w:b/>
        </w:rPr>
        <w:t>1</w:t>
      </w:r>
      <w:r w:rsidR="00BF5E27" w:rsidRPr="00D114B2">
        <w:t>) paragrahvi 72 lõige 1 muudetakse ja sõnastatakse järgmiselt:</w:t>
      </w:r>
    </w:p>
    <w:p w14:paraId="799C639F" w14:textId="77777777" w:rsidR="00BF5E27" w:rsidRPr="00D114B2" w:rsidRDefault="00BF5E27" w:rsidP="000B3127">
      <w:pPr>
        <w:pStyle w:val="Vahedeta"/>
        <w:jc w:val="both"/>
      </w:pPr>
    </w:p>
    <w:p w14:paraId="7FA6D560" w14:textId="772D30A5" w:rsidR="00BF5E27" w:rsidRPr="00D114B2" w:rsidRDefault="00720B08" w:rsidP="000B3127">
      <w:pPr>
        <w:pStyle w:val="Vahedeta"/>
        <w:jc w:val="both"/>
      </w:pPr>
      <w:r w:rsidRPr="00D114B2">
        <w:t>„(1) </w:t>
      </w:r>
      <w:r w:rsidR="00491307" w:rsidRPr="00D114B2">
        <w:t xml:space="preserve">Eesti </w:t>
      </w:r>
      <w:r w:rsidR="00E82EA1" w:rsidRPr="00D114B2">
        <w:t xml:space="preserve">päästepiirkonnas toimunud laevaõnnetusest on </w:t>
      </w:r>
      <w:r w:rsidR="0006386D" w:rsidRPr="00D114B2">
        <w:t xml:space="preserve">laeva </w:t>
      </w:r>
      <w:r w:rsidR="00E82EA1" w:rsidRPr="00D114B2">
        <w:t xml:space="preserve">kapten, reeder või laevaagent kohustatud teatama viivitamata Politsei- ja Piirivalveametile. </w:t>
      </w:r>
      <w:r w:rsidRPr="00D114B2">
        <w:t>Laevaõnnetuse korral on Eesti riigilippu kandva laeva kapten või reeder kohustatud õnnetuse asjaoludest teatama viivitamata Transpordiametile ja Ohutusjuurdluse Keskusele.</w:t>
      </w:r>
      <w:r w:rsidR="001737CA" w:rsidRPr="00D114B2">
        <w:t>“;</w:t>
      </w:r>
    </w:p>
    <w:p w14:paraId="3E54C594" w14:textId="77777777" w:rsidR="001737CA" w:rsidRPr="00D114B2" w:rsidRDefault="001737CA" w:rsidP="000B3127">
      <w:pPr>
        <w:pStyle w:val="Vahedeta"/>
        <w:jc w:val="both"/>
      </w:pPr>
    </w:p>
    <w:p w14:paraId="552C826D" w14:textId="46CDDF2B" w:rsidR="001737CA" w:rsidRPr="00D114B2" w:rsidRDefault="001737CA" w:rsidP="000B3127">
      <w:pPr>
        <w:pStyle w:val="Vahedeta"/>
        <w:jc w:val="both"/>
      </w:pPr>
      <w:r w:rsidRPr="00D114B2">
        <w:rPr>
          <w:b/>
        </w:rPr>
        <w:t>1</w:t>
      </w:r>
      <w:r w:rsidR="00C83937">
        <w:rPr>
          <w:b/>
        </w:rPr>
        <w:t>2</w:t>
      </w:r>
      <w:r w:rsidRPr="00D114B2">
        <w:t>) paragrahvi 95 täiendatakse lõikega 27 järgmises sõnastuses:</w:t>
      </w:r>
    </w:p>
    <w:p w14:paraId="27946A43" w14:textId="77777777" w:rsidR="001737CA" w:rsidRPr="00D114B2" w:rsidRDefault="001737CA" w:rsidP="000B3127">
      <w:pPr>
        <w:pStyle w:val="Vahedeta"/>
        <w:jc w:val="both"/>
      </w:pPr>
    </w:p>
    <w:p w14:paraId="03BD5DF1" w14:textId="1B843141" w:rsidR="001737CA" w:rsidRPr="00D114B2" w:rsidRDefault="001737CA" w:rsidP="000B3127">
      <w:pPr>
        <w:pStyle w:val="Vahedeta"/>
        <w:jc w:val="both"/>
      </w:pPr>
      <w:r w:rsidRPr="00D114B2">
        <w:t>„(27) </w:t>
      </w:r>
      <w:r w:rsidR="007B7C2A" w:rsidRPr="00D114B2">
        <w:t>Reiditeenust pakkuv laev, mis tegutse</w:t>
      </w:r>
      <w:ins w:id="45" w:author="Aili Sandre" w:date="2024-07-19T10:25:00Z">
        <w:r w:rsidR="000B3127">
          <w:t>s</w:t>
        </w:r>
      </w:ins>
      <w:del w:id="46" w:author="Aili Sandre" w:date="2024-07-19T10:25:00Z">
        <w:r w:rsidR="007B7C2A" w:rsidRPr="00D114B2" w:rsidDel="000B3127">
          <w:delText>b</w:delText>
        </w:r>
      </w:del>
      <w:r w:rsidR="007B7C2A" w:rsidRPr="00D114B2">
        <w:t xml:space="preserve"> enne käesoleva seaduse § 53</w:t>
      </w:r>
      <w:r w:rsidR="007B7C2A" w:rsidRPr="00D114B2">
        <w:rPr>
          <w:vertAlign w:val="superscript"/>
        </w:rPr>
        <w:t>1</w:t>
      </w:r>
      <w:r w:rsidR="007B7C2A" w:rsidRPr="00D114B2">
        <w:t xml:space="preserve"> lõike </w:t>
      </w:r>
      <w:r w:rsidR="00AD1BC9">
        <w:t>4</w:t>
      </w:r>
      <w:r w:rsidR="007B7C2A" w:rsidRPr="00D114B2">
        <w:t xml:space="preserve"> jõustumist ja tegutseb pärast edasi, peab olema varustatud nõuetele vastava A-klassi AIS</w:t>
      </w:r>
      <w:r w:rsidR="00915EA3">
        <w:t>-</w:t>
      </w:r>
      <w:r w:rsidR="007B7C2A" w:rsidRPr="00D114B2">
        <w:t xml:space="preserve">seadmega hiljemalt </w:t>
      </w:r>
      <w:r w:rsidR="00B068B7" w:rsidRPr="00D114B2">
        <w:t xml:space="preserve">kuue kuu </w:t>
      </w:r>
      <w:ins w:id="47" w:author="Aili Sandre" w:date="2024-07-19T10:26:00Z">
        <w:r w:rsidR="000B3127">
          <w:t>pärast</w:t>
        </w:r>
      </w:ins>
      <w:del w:id="48" w:author="Aili Sandre" w:date="2024-07-19T10:26:00Z">
        <w:r w:rsidR="00B068B7" w:rsidRPr="00D114B2" w:rsidDel="000B3127">
          <w:delText>jooksul</w:delText>
        </w:r>
      </w:del>
      <w:r w:rsidR="00B068B7" w:rsidRPr="00D114B2">
        <w:t xml:space="preserve"> käesoleva seaduse </w:t>
      </w:r>
      <w:r w:rsidR="00BB0FD6" w:rsidRPr="00BB0FD6">
        <w:t>§ 53</w:t>
      </w:r>
      <w:r w:rsidR="00BB0FD6" w:rsidRPr="00BB0FD6">
        <w:rPr>
          <w:vertAlign w:val="superscript"/>
        </w:rPr>
        <w:t>1</w:t>
      </w:r>
      <w:r w:rsidR="00BB0FD6" w:rsidRPr="00BB0FD6">
        <w:t xml:space="preserve"> lõike 4 </w:t>
      </w:r>
      <w:r w:rsidR="00B068B7" w:rsidRPr="00D114B2">
        <w:t>jõustumisest</w:t>
      </w:r>
      <w:ins w:id="49" w:author="Aili Sandre" w:date="2024-08-07T14:32:00Z">
        <w:r w:rsidR="00CE7E69">
          <w:t xml:space="preserve"> arvates</w:t>
        </w:r>
      </w:ins>
      <w:r w:rsidR="007B7C2A" w:rsidRPr="00D114B2">
        <w:t>.“.</w:t>
      </w:r>
    </w:p>
    <w:p w14:paraId="35B4B1AA" w14:textId="18B00C5F" w:rsidR="006C64E8" w:rsidRDefault="006C64E8" w:rsidP="000B3127">
      <w:pPr>
        <w:pStyle w:val="Vahedeta"/>
        <w:jc w:val="both"/>
      </w:pPr>
    </w:p>
    <w:p w14:paraId="34D75235" w14:textId="0E40B549" w:rsidR="004529DF" w:rsidRDefault="004529DF" w:rsidP="000B3127">
      <w:pPr>
        <w:pStyle w:val="Vahedeta"/>
        <w:jc w:val="both"/>
      </w:pPr>
    </w:p>
    <w:p w14:paraId="63775B67" w14:textId="31D9C8AC" w:rsidR="004529DF" w:rsidRDefault="004529DF" w:rsidP="000B3127">
      <w:pPr>
        <w:pStyle w:val="Vahedeta"/>
        <w:jc w:val="both"/>
      </w:pPr>
    </w:p>
    <w:p w14:paraId="0AF446AE" w14:textId="0E4AD680" w:rsidR="004529DF" w:rsidRDefault="004529DF" w:rsidP="000B3127">
      <w:pPr>
        <w:pStyle w:val="Vahedeta"/>
        <w:jc w:val="both"/>
      </w:pPr>
    </w:p>
    <w:p w14:paraId="2634BA2C" w14:textId="52765E61" w:rsidR="004529DF" w:rsidRPr="00D114B2" w:rsidRDefault="004529DF" w:rsidP="000B3127">
      <w:pPr>
        <w:pStyle w:val="Vahedeta"/>
        <w:jc w:val="both"/>
      </w:pPr>
    </w:p>
    <w:p w14:paraId="701095E1" w14:textId="77777777" w:rsidR="006C64E8" w:rsidRPr="00D114B2" w:rsidRDefault="00E13CCA" w:rsidP="000B3127">
      <w:pPr>
        <w:pStyle w:val="Vahedeta"/>
        <w:jc w:val="both"/>
      </w:pPr>
      <w:r w:rsidRPr="00D114B2">
        <w:t xml:space="preserve">Lauri </w:t>
      </w:r>
      <w:proofErr w:type="spellStart"/>
      <w:r w:rsidRPr="00D114B2">
        <w:t>Hussar</w:t>
      </w:r>
      <w:proofErr w:type="spellEnd"/>
    </w:p>
    <w:p w14:paraId="4752D1BF" w14:textId="77777777" w:rsidR="006C64E8" w:rsidRPr="00D114B2" w:rsidRDefault="006C64E8" w:rsidP="000B3127">
      <w:pPr>
        <w:pStyle w:val="Vahedeta"/>
        <w:jc w:val="both"/>
      </w:pPr>
      <w:r w:rsidRPr="00D114B2">
        <w:t>Riigikogu esimees</w:t>
      </w:r>
    </w:p>
    <w:p w14:paraId="3674F977" w14:textId="77777777" w:rsidR="006C64E8" w:rsidRPr="00D114B2" w:rsidRDefault="006C64E8" w:rsidP="000B3127">
      <w:pPr>
        <w:pStyle w:val="Vahedeta"/>
        <w:jc w:val="both"/>
      </w:pPr>
    </w:p>
    <w:p w14:paraId="409316BC" w14:textId="505A8F12" w:rsidR="006C64E8" w:rsidRPr="00D114B2" w:rsidRDefault="006C64E8" w:rsidP="000B3127">
      <w:pPr>
        <w:pStyle w:val="Vahedeta"/>
        <w:jc w:val="both"/>
      </w:pPr>
      <w:r w:rsidRPr="00D114B2">
        <w:t>Tallinn, „….“ „.............................“ 2024. a</w:t>
      </w:r>
      <w:r w:rsidR="00B04460">
        <w:t>.</w:t>
      </w:r>
    </w:p>
    <w:p w14:paraId="0F2EC325" w14:textId="77777777" w:rsidR="00CF246D" w:rsidRDefault="00CF246D" w:rsidP="000B3127">
      <w:pPr>
        <w:pStyle w:val="Vahedeta"/>
        <w:jc w:val="both"/>
      </w:pPr>
    </w:p>
    <w:p w14:paraId="41758878" w14:textId="65C344AE" w:rsidR="006C64E8" w:rsidRPr="00D114B2" w:rsidRDefault="006C64E8" w:rsidP="000B3127">
      <w:pPr>
        <w:pStyle w:val="Vahedeta"/>
        <w:jc w:val="both"/>
      </w:pPr>
      <w:r w:rsidRPr="00D114B2">
        <w:t>Algatab Vabariigi Valitsus „…“ „…………………“ 2024. a.</w:t>
      </w:r>
    </w:p>
    <w:p w14:paraId="55013BDC" w14:textId="77777777" w:rsidR="006C64E8" w:rsidRPr="00D114B2" w:rsidRDefault="006C64E8" w:rsidP="000B3127">
      <w:pPr>
        <w:pStyle w:val="Vahedeta"/>
        <w:jc w:val="both"/>
      </w:pPr>
    </w:p>
    <w:p w14:paraId="2B623FB7" w14:textId="77777777" w:rsidR="006C64E8" w:rsidRPr="00D114B2" w:rsidRDefault="006C64E8" w:rsidP="000B3127">
      <w:pPr>
        <w:pStyle w:val="Vahedeta"/>
        <w:jc w:val="both"/>
      </w:pPr>
      <w:r w:rsidRPr="00D114B2">
        <w:t>Vabariigi Valitsuse nimel</w:t>
      </w:r>
    </w:p>
    <w:p w14:paraId="78B0BB99" w14:textId="5DA3205D" w:rsidR="006C64E8" w:rsidRDefault="006C64E8" w:rsidP="000B3127">
      <w:pPr>
        <w:pStyle w:val="Vahedeta"/>
        <w:jc w:val="both"/>
      </w:pPr>
      <w:r w:rsidRPr="00D114B2">
        <w:t>(allkirjastatud digitaalselt)</w:t>
      </w:r>
    </w:p>
    <w:sectPr w:rsidR="006C6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ili Sandre" w:date="2024-07-19T10:11:00Z" w:initials="AS">
    <w:p w14:paraId="73C3993E" w14:textId="0B0C9404" w:rsidR="00B56E02" w:rsidRDefault="00B56E02" w:rsidP="00B56E02">
      <w:pPr>
        <w:pStyle w:val="Kommentaaritekst"/>
      </w:pPr>
      <w:r>
        <w:rPr>
          <w:rStyle w:val="Kommentaariviide"/>
        </w:rPr>
        <w:annotationRef/>
      </w:r>
      <w:r>
        <w:rPr>
          <w:color w:val="000000"/>
        </w:rPr>
        <w:t>Jõu kasutamine veesõiduki ja muu ujuvvahendiga tekitatud ohu tõrjumiseks Eesti merealal.</w:t>
      </w:r>
    </w:p>
  </w:comment>
  <w:comment w:id="9" w:author="Aili Sandre" w:date="2024-07-19T10:18:00Z" w:initials="AS">
    <w:p w14:paraId="76CBB035" w14:textId="77777777" w:rsidR="00BB231B" w:rsidRDefault="00BB231B" w:rsidP="00BB231B">
      <w:pPr>
        <w:pStyle w:val="Kommentaaritekst"/>
      </w:pPr>
      <w:r>
        <w:rPr>
          <w:rStyle w:val="Kommentaariviide"/>
        </w:rPr>
        <w:annotationRef/>
      </w:r>
      <w:r>
        <w:t>...et tõrjuda veesõiduki või muu ujuvahendiga sooritatavat rünnet või muud vahetut ohtu...</w:t>
      </w:r>
    </w:p>
  </w:comment>
  <w:comment w:id="10" w:author="Mari Käbi" w:date="2024-08-12T16:16:00Z" w:initials="MK">
    <w:p w14:paraId="7FE19605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Kuigi kooskõlastuskirjas teeme ettepaneku säte eelnõust välja jätta, palume sätte jäämisel arvestada järgmiste märkustega.</w:t>
      </w:r>
    </w:p>
    <w:p w14:paraId="0C453B7A" w14:textId="77777777" w:rsidR="00322CBB" w:rsidRDefault="00322CBB" w:rsidP="00322CBB">
      <w:pPr>
        <w:pStyle w:val="Kommentaaritekst"/>
      </w:pPr>
      <w:r>
        <w:t>Palume kaaluda sätte asukohta. Kuna kõnealuse struktuuriosa sätted reguleerivad jõu kasutamist, tuleks säte pigem paigutada struktuuriosa lõppu, kuna selles ei reguleerita vaid jõu või vahetu sunni kasutamist.</w:t>
      </w:r>
    </w:p>
    <w:p w14:paraId="367E3E3E" w14:textId="77777777" w:rsidR="00322CBB" w:rsidRDefault="00322CBB" w:rsidP="00322CBB">
      <w:pPr>
        <w:pStyle w:val="Kommentaaritekst"/>
      </w:pPr>
      <w:r>
        <w:t>Samuti palume kaaluda, kas struktuuriosa pealkiri vajab täpsustamist, sest uue sätte lisamisega ei reguleeri struktuuriosa enam pelgalt jõu kasutamist.</w:t>
      </w:r>
    </w:p>
  </w:comment>
  <w:comment w:id="13" w:author="Mari Käbi" w:date="2024-08-12T16:14:00Z" w:initials="MK">
    <w:p w14:paraId="76FF4826" w14:textId="505FBF63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Kõik riikliku järelevalve erimeetmed kirjutatakse sättes loeteluna välja, st ei kasutata mõttekriipsu vahemiku tähistamiseks.</w:t>
      </w:r>
    </w:p>
  </w:comment>
  <w:comment w:id="17" w:author="Mari Käbi" w:date="2024-08-12T16:15:00Z" w:initials="MK">
    <w:p w14:paraId="461700AB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Normitehnika läbiv põhimõte on, et ühes sättes kehtestatakse üks reegel. Teine lause kujutab endast erandit esimesest, seega peaks see lause asuma eraldi lõikes.</w:t>
      </w:r>
    </w:p>
  </w:comment>
  <w:comment w:id="24" w:author="Mari Käbi" w:date="2024-08-12T16:17:00Z" w:initials="MK">
    <w:p w14:paraId="4010B498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Palume kaaluda lõike 1</w:t>
      </w:r>
      <w:r>
        <w:rPr>
          <w:vertAlign w:val="superscript"/>
        </w:rPr>
        <w:t>1</w:t>
      </w:r>
      <w:r>
        <w:t xml:space="preserve"> uue sõnastuse terviklikku väljatoomist, sest nii saaks ka selles sättes loetleda eraldi kõik lubatud erimeetmed nagu on seda tehtud ka lõikes 1.</w:t>
      </w:r>
    </w:p>
  </w:comment>
  <w:comment w:id="25" w:author="Mari Käbi" w:date="2024-08-12T16:17:00Z" w:initials="MK">
    <w:p w14:paraId="4D0FC989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Palume seletuskirjas täpsemalt selgitada lõike 1 ja lõike 4.1. vahekorda. Kui üldreegli (lg 1) kohaselt taotletakse laevaluba 14 kalendripäeva ette, siis kuidas toimub taotlemine mitmekordse loa puhul.</w:t>
      </w:r>
    </w:p>
  </w:comment>
  <w:comment w:id="40" w:author="Mari Käbi" w:date="2024-08-12T16:18:00Z" w:initials="MK">
    <w:p w14:paraId="318B2E30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Palume kaaluda, kas valitud lahendus on piisav või tuleb nõuded kehtestada õiguse üldaktiga. Samuti palume seletuskirjas täpsustada, millise õigusaktiga Kaitseväe juhataja nõuded kehtestab.</w:t>
      </w:r>
    </w:p>
  </w:comment>
  <w:comment w:id="41" w:author="Mari Käbi" w:date="2024-08-12T16:19:00Z" w:initials="MK">
    <w:p w14:paraId="20988EB7" w14:textId="77777777" w:rsidR="00322CBB" w:rsidRDefault="00322CBB" w:rsidP="00322CBB">
      <w:pPr>
        <w:pStyle w:val="Kommentaaritekst"/>
      </w:pPr>
      <w:r>
        <w:rPr>
          <w:rStyle w:val="Kommentaariviide"/>
        </w:rPr>
        <w:annotationRef/>
      </w:r>
      <w:r>
        <w:t>Palume kaaluda, kas valitud lahendus on piisav või tuleb nõuded kehtestada õiguse üldaktiga. Samuti palume seletuskirjas täpsustada, millise õigusaktiga Kaitseväe juhataja nõuded kehtestab.</w:t>
      </w:r>
    </w:p>
  </w:comment>
  <w:comment w:id="42" w:author="Aili Sandre" w:date="2024-07-19T10:24:00Z" w:initials="AS">
    <w:p w14:paraId="6A198F4A" w14:textId="331EE208" w:rsidR="000B3127" w:rsidRDefault="000B3127" w:rsidP="000B3127">
      <w:pPr>
        <w:pStyle w:val="Kommentaaritekst"/>
      </w:pPr>
      <w:r>
        <w:rPr>
          <w:rStyle w:val="Kommentaariviide"/>
        </w:rPr>
        <w:annotationRef/>
      </w:r>
      <w:r>
        <w:t>Sidekriipsu tõttu tekstiosa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C3993E" w15:done="0"/>
  <w15:commentEx w15:paraId="76CBB035" w15:done="0"/>
  <w15:commentEx w15:paraId="367E3E3E" w15:done="0"/>
  <w15:commentEx w15:paraId="76FF4826" w15:done="0"/>
  <w15:commentEx w15:paraId="461700AB" w15:done="0"/>
  <w15:commentEx w15:paraId="4010B498" w15:done="0"/>
  <w15:commentEx w15:paraId="4D0FC989" w15:done="0"/>
  <w15:commentEx w15:paraId="318B2E30" w15:done="0"/>
  <w15:commentEx w15:paraId="20988EB7" w15:done="0"/>
  <w15:commentEx w15:paraId="6A198F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44BA3D" w16cex:dateUtc="2024-07-19T07:11:00Z"/>
  <w16cex:commentExtensible w16cex:durableId="2A44BBFC" w16cex:dateUtc="2024-07-19T07:18:00Z"/>
  <w16cex:commentExtensible w16cex:durableId="2A64B3FA" w16cex:dateUtc="2024-08-12T13:16:00Z"/>
  <w16cex:commentExtensible w16cex:durableId="2A64B37F" w16cex:dateUtc="2024-08-12T13:14:00Z"/>
  <w16cex:commentExtensible w16cex:durableId="2A64B38E" w16cex:dateUtc="2024-08-12T13:15:00Z"/>
  <w16cex:commentExtensible w16cex:durableId="2A64B420" w16cex:dateUtc="2024-08-12T13:17:00Z"/>
  <w16cex:commentExtensible w16cex:durableId="2A64B433" w16cex:dateUtc="2024-08-12T13:17:00Z"/>
  <w16cex:commentExtensible w16cex:durableId="2A64B45A" w16cex:dateUtc="2024-08-12T13:18:00Z"/>
  <w16cex:commentExtensible w16cex:durableId="2A64B474" w16cex:dateUtc="2024-08-12T13:19:00Z"/>
  <w16cex:commentExtensible w16cex:durableId="2A44BD44" w16cex:dateUtc="2024-07-19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C3993E" w16cid:durableId="2A44BA3D"/>
  <w16cid:commentId w16cid:paraId="76CBB035" w16cid:durableId="2A44BBFC"/>
  <w16cid:commentId w16cid:paraId="367E3E3E" w16cid:durableId="2A64B3FA"/>
  <w16cid:commentId w16cid:paraId="76FF4826" w16cid:durableId="2A64B37F"/>
  <w16cid:commentId w16cid:paraId="461700AB" w16cid:durableId="2A64B38E"/>
  <w16cid:commentId w16cid:paraId="4010B498" w16cid:durableId="2A64B420"/>
  <w16cid:commentId w16cid:paraId="4D0FC989" w16cid:durableId="2A64B433"/>
  <w16cid:commentId w16cid:paraId="318B2E30" w16cid:durableId="2A64B45A"/>
  <w16cid:commentId w16cid:paraId="20988EB7" w16cid:durableId="2A64B474"/>
  <w16cid:commentId w16cid:paraId="6A198F4A" w16cid:durableId="2A44BD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5E872" w14:textId="77777777" w:rsidR="00DF2C75" w:rsidRDefault="00DF2C75" w:rsidP="00B30137">
      <w:pPr>
        <w:spacing w:after="0" w:line="240" w:lineRule="auto"/>
      </w:pPr>
      <w:r>
        <w:separator/>
      </w:r>
    </w:p>
  </w:endnote>
  <w:endnote w:type="continuationSeparator" w:id="0">
    <w:p w14:paraId="427B0DE8" w14:textId="77777777" w:rsidR="00DF2C75" w:rsidRDefault="00DF2C75" w:rsidP="00B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38098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366FADB" w14:textId="3D16030C" w:rsidR="00B30137" w:rsidRPr="00D94845" w:rsidRDefault="00B30137" w:rsidP="00B30137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529D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529D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D9484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D37E" w14:textId="77777777" w:rsidR="00DF2C75" w:rsidRDefault="00DF2C75" w:rsidP="00B30137">
      <w:pPr>
        <w:spacing w:after="0" w:line="240" w:lineRule="auto"/>
      </w:pPr>
      <w:r>
        <w:separator/>
      </w:r>
    </w:p>
  </w:footnote>
  <w:footnote w:type="continuationSeparator" w:id="0">
    <w:p w14:paraId="4E660DAA" w14:textId="77777777" w:rsidR="00DF2C75" w:rsidRDefault="00DF2C75" w:rsidP="00B3013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  <w15:person w15:author="Mari Käbi">
    <w15:presenceInfo w15:providerId="AD" w15:userId="S::Mari.Kabi@just.ee::2637d488-21dc-4431-9d4f-bb4c84dc62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499"/>
    <w:rsid w:val="00001FC6"/>
    <w:rsid w:val="00012168"/>
    <w:rsid w:val="00013DC6"/>
    <w:rsid w:val="000209AA"/>
    <w:rsid w:val="00022616"/>
    <w:rsid w:val="00026F1F"/>
    <w:rsid w:val="00045305"/>
    <w:rsid w:val="00050C54"/>
    <w:rsid w:val="000633A0"/>
    <w:rsid w:val="0006386D"/>
    <w:rsid w:val="00064AF1"/>
    <w:rsid w:val="000658A1"/>
    <w:rsid w:val="0007228F"/>
    <w:rsid w:val="00073E76"/>
    <w:rsid w:val="000756CE"/>
    <w:rsid w:val="00077A3A"/>
    <w:rsid w:val="00092985"/>
    <w:rsid w:val="00097D25"/>
    <w:rsid w:val="000B3127"/>
    <w:rsid w:val="000B5CBD"/>
    <w:rsid w:val="000C3325"/>
    <w:rsid w:val="000D269A"/>
    <w:rsid w:val="000D5916"/>
    <w:rsid w:val="000D6A69"/>
    <w:rsid w:val="000E2827"/>
    <w:rsid w:val="00102F3A"/>
    <w:rsid w:val="001047E9"/>
    <w:rsid w:val="00104AFD"/>
    <w:rsid w:val="00115311"/>
    <w:rsid w:val="00121D2A"/>
    <w:rsid w:val="00121DDF"/>
    <w:rsid w:val="00126491"/>
    <w:rsid w:val="001354E6"/>
    <w:rsid w:val="00135729"/>
    <w:rsid w:val="0014419D"/>
    <w:rsid w:val="00150550"/>
    <w:rsid w:val="00172E6E"/>
    <w:rsid w:val="001737CA"/>
    <w:rsid w:val="00181F60"/>
    <w:rsid w:val="00184876"/>
    <w:rsid w:val="00187429"/>
    <w:rsid w:val="00187EE2"/>
    <w:rsid w:val="00193039"/>
    <w:rsid w:val="00193A98"/>
    <w:rsid w:val="0019608A"/>
    <w:rsid w:val="001A42A2"/>
    <w:rsid w:val="001A6F83"/>
    <w:rsid w:val="001A6FA9"/>
    <w:rsid w:val="001B2CA4"/>
    <w:rsid w:val="001C0D8F"/>
    <w:rsid w:val="001C2C20"/>
    <w:rsid w:val="001D24DF"/>
    <w:rsid w:val="001D27C9"/>
    <w:rsid w:val="001D7F3A"/>
    <w:rsid w:val="001E79DB"/>
    <w:rsid w:val="002003B8"/>
    <w:rsid w:val="002008EB"/>
    <w:rsid w:val="00203DBA"/>
    <w:rsid w:val="002159CA"/>
    <w:rsid w:val="0022141E"/>
    <w:rsid w:val="002353A0"/>
    <w:rsid w:val="00236C63"/>
    <w:rsid w:val="00240B39"/>
    <w:rsid w:val="002452E5"/>
    <w:rsid w:val="002570D8"/>
    <w:rsid w:val="00257D64"/>
    <w:rsid w:val="002621C0"/>
    <w:rsid w:val="00273398"/>
    <w:rsid w:val="00282473"/>
    <w:rsid w:val="00285500"/>
    <w:rsid w:val="0028638B"/>
    <w:rsid w:val="002957FD"/>
    <w:rsid w:val="00297309"/>
    <w:rsid w:val="002A152B"/>
    <w:rsid w:val="002A50B5"/>
    <w:rsid w:val="002B666B"/>
    <w:rsid w:val="002C3F26"/>
    <w:rsid w:val="002C505F"/>
    <w:rsid w:val="002D1A07"/>
    <w:rsid w:val="002E25DF"/>
    <w:rsid w:val="002E5151"/>
    <w:rsid w:val="002F1A56"/>
    <w:rsid w:val="002F5122"/>
    <w:rsid w:val="00305647"/>
    <w:rsid w:val="003078D1"/>
    <w:rsid w:val="00311EC0"/>
    <w:rsid w:val="00316989"/>
    <w:rsid w:val="003224C5"/>
    <w:rsid w:val="00322CBB"/>
    <w:rsid w:val="00324322"/>
    <w:rsid w:val="003254F4"/>
    <w:rsid w:val="00330AAE"/>
    <w:rsid w:val="003312A6"/>
    <w:rsid w:val="00333CBA"/>
    <w:rsid w:val="00335592"/>
    <w:rsid w:val="00340871"/>
    <w:rsid w:val="0035092E"/>
    <w:rsid w:val="00354304"/>
    <w:rsid w:val="00365380"/>
    <w:rsid w:val="00372D6B"/>
    <w:rsid w:val="00380F62"/>
    <w:rsid w:val="003833E8"/>
    <w:rsid w:val="0038493B"/>
    <w:rsid w:val="00384F08"/>
    <w:rsid w:val="00385210"/>
    <w:rsid w:val="00386EB4"/>
    <w:rsid w:val="0039316B"/>
    <w:rsid w:val="003A227C"/>
    <w:rsid w:val="003A2EE0"/>
    <w:rsid w:val="003A61CE"/>
    <w:rsid w:val="003B0925"/>
    <w:rsid w:val="003B7C85"/>
    <w:rsid w:val="003D62A2"/>
    <w:rsid w:val="003D78BE"/>
    <w:rsid w:val="003D7E35"/>
    <w:rsid w:val="003F2FF4"/>
    <w:rsid w:val="003F650F"/>
    <w:rsid w:val="00402B48"/>
    <w:rsid w:val="00405080"/>
    <w:rsid w:val="00407912"/>
    <w:rsid w:val="004149D1"/>
    <w:rsid w:val="00425CD5"/>
    <w:rsid w:val="00437228"/>
    <w:rsid w:val="00442BDA"/>
    <w:rsid w:val="00442DB2"/>
    <w:rsid w:val="004450AF"/>
    <w:rsid w:val="004512F6"/>
    <w:rsid w:val="004529DF"/>
    <w:rsid w:val="00457723"/>
    <w:rsid w:val="0046590E"/>
    <w:rsid w:val="00467FA8"/>
    <w:rsid w:val="004749EE"/>
    <w:rsid w:val="00487C1C"/>
    <w:rsid w:val="00491307"/>
    <w:rsid w:val="004A2E61"/>
    <w:rsid w:val="004A4BDA"/>
    <w:rsid w:val="004B0E57"/>
    <w:rsid w:val="004B2E60"/>
    <w:rsid w:val="004D1DBE"/>
    <w:rsid w:val="004E5187"/>
    <w:rsid w:val="004E7451"/>
    <w:rsid w:val="004E7D8D"/>
    <w:rsid w:val="004F05A9"/>
    <w:rsid w:val="004F28B2"/>
    <w:rsid w:val="004F3FF1"/>
    <w:rsid w:val="00501AE5"/>
    <w:rsid w:val="00514452"/>
    <w:rsid w:val="00516DE0"/>
    <w:rsid w:val="00524CF1"/>
    <w:rsid w:val="00527C40"/>
    <w:rsid w:val="0053687E"/>
    <w:rsid w:val="0054461A"/>
    <w:rsid w:val="005508BE"/>
    <w:rsid w:val="005521B7"/>
    <w:rsid w:val="00557CBE"/>
    <w:rsid w:val="005670CC"/>
    <w:rsid w:val="0056717F"/>
    <w:rsid w:val="00574529"/>
    <w:rsid w:val="00582E4B"/>
    <w:rsid w:val="0058475F"/>
    <w:rsid w:val="005926AA"/>
    <w:rsid w:val="00593EDA"/>
    <w:rsid w:val="005A0984"/>
    <w:rsid w:val="005A15E9"/>
    <w:rsid w:val="005A405E"/>
    <w:rsid w:val="005B3118"/>
    <w:rsid w:val="005C1176"/>
    <w:rsid w:val="005C1824"/>
    <w:rsid w:val="005D5A18"/>
    <w:rsid w:val="005F54AB"/>
    <w:rsid w:val="00600849"/>
    <w:rsid w:val="00602518"/>
    <w:rsid w:val="00606CEA"/>
    <w:rsid w:val="00621D5C"/>
    <w:rsid w:val="0062417D"/>
    <w:rsid w:val="0063351D"/>
    <w:rsid w:val="00655499"/>
    <w:rsid w:val="0065599E"/>
    <w:rsid w:val="00657251"/>
    <w:rsid w:val="006579F5"/>
    <w:rsid w:val="0066456A"/>
    <w:rsid w:val="006709CA"/>
    <w:rsid w:val="00673A4A"/>
    <w:rsid w:val="006771AB"/>
    <w:rsid w:val="006811C9"/>
    <w:rsid w:val="0068584B"/>
    <w:rsid w:val="00690A0F"/>
    <w:rsid w:val="0069254E"/>
    <w:rsid w:val="00692BEF"/>
    <w:rsid w:val="006A1E3E"/>
    <w:rsid w:val="006A5B91"/>
    <w:rsid w:val="006A6A74"/>
    <w:rsid w:val="006A7997"/>
    <w:rsid w:val="006B0B8D"/>
    <w:rsid w:val="006B1892"/>
    <w:rsid w:val="006B75AC"/>
    <w:rsid w:val="006C58A6"/>
    <w:rsid w:val="006C64E8"/>
    <w:rsid w:val="006D0940"/>
    <w:rsid w:val="006F198E"/>
    <w:rsid w:val="006F3909"/>
    <w:rsid w:val="006F6154"/>
    <w:rsid w:val="006F6FD6"/>
    <w:rsid w:val="00710BD1"/>
    <w:rsid w:val="00711759"/>
    <w:rsid w:val="007118ED"/>
    <w:rsid w:val="00720B08"/>
    <w:rsid w:val="00722050"/>
    <w:rsid w:val="00725F64"/>
    <w:rsid w:val="00727099"/>
    <w:rsid w:val="007310AA"/>
    <w:rsid w:val="00736562"/>
    <w:rsid w:val="00741CBA"/>
    <w:rsid w:val="00741E6B"/>
    <w:rsid w:val="0074245B"/>
    <w:rsid w:val="00753BAA"/>
    <w:rsid w:val="00755DA8"/>
    <w:rsid w:val="007574D5"/>
    <w:rsid w:val="00764EB2"/>
    <w:rsid w:val="00775AF5"/>
    <w:rsid w:val="0078175B"/>
    <w:rsid w:val="00782781"/>
    <w:rsid w:val="007A0EA6"/>
    <w:rsid w:val="007A1931"/>
    <w:rsid w:val="007B16D0"/>
    <w:rsid w:val="007B2273"/>
    <w:rsid w:val="007B4840"/>
    <w:rsid w:val="007B7C2A"/>
    <w:rsid w:val="007C3CBA"/>
    <w:rsid w:val="007C4EEE"/>
    <w:rsid w:val="007C5128"/>
    <w:rsid w:val="007E179E"/>
    <w:rsid w:val="007E292F"/>
    <w:rsid w:val="007E581D"/>
    <w:rsid w:val="007E5D5C"/>
    <w:rsid w:val="00801656"/>
    <w:rsid w:val="0080371C"/>
    <w:rsid w:val="00812A96"/>
    <w:rsid w:val="00823491"/>
    <w:rsid w:val="00823BAF"/>
    <w:rsid w:val="00824D7C"/>
    <w:rsid w:val="00826DBC"/>
    <w:rsid w:val="00832F33"/>
    <w:rsid w:val="008400DA"/>
    <w:rsid w:val="008434A3"/>
    <w:rsid w:val="00847921"/>
    <w:rsid w:val="00861D13"/>
    <w:rsid w:val="00863806"/>
    <w:rsid w:val="0086684C"/>
    <w:rsid w:val="008673D3"/>
    <w:rsid w:val="00870E44"/>
    <w:rsid w:val="008834FD"/>
    <w:rsid w:val="0088473C"/>
    <w:rsid w:val="008864AF"/>
    <w:rsid w:val="0088751D"/>
    <w:rsid w:val="00895C75"/>
    <w:rsid w:val="00897488"/>
    <w:rsid w:val="008A0064"/>
    <w:rsid w:val="008A0360"/>
    <w:rsid w:val="008C4C7F"/>
    <w:rsid w:val="008D0A8A"/>
    <w:rsid w:val="008D0F6E"/>
    <w:rsid w:val="008D4F60"/>
    <w:rsid w:val="008D53DF"/>
    <w:rsid w:val="008D5E4B"/>
    <w:rsid w:val="008D6A43"/>
    <w:rsid w:val="008E4D00"/>
    <w:rsid w:val="0090463D"/>
    <w:rsid w:val="009108C2"/>
    <w:rsid w:val="009108F2"/>
    <w:rsid w:val="00911BE7"/>
    <w:rsid w:val="0091570D"/>
    <w:rsid w:val="00915EA3"/>
    <w:rsid w:val="00926F44"/>
    <w:rsid w:val="00937104"/>
    <w:rsid w:val="00955FDF"/>
    <w:rsid w:val="00960373"/>
    <w:rsid w:val="00960B29"/>
    <w:rsid w:val="00981075"/>
    <w:rsid w:val="009854BF"/>
    <w:rsid w:val="009A2B6D"/>
    <w:rsid w:val="009B50E3"/>
    <w:rsid w:val="009C139E"/>
    <w:rsid w:val="009D02DC"/>
    <w:rsid w:val="009E2FAF"/>
    <w:rsid w:val="009E33BD"/>
    <w:rsid w:val="009E587A"/>
    <w:rsid w:val="009E68DF"/>
    <w:rsid w:val="009F79E3"/>
    <w:rsid w:val="00A016D2"/>
    <w:rsid w:val="00A05D90"/>
    <w:rsid w:val="00A122FA"/>
    <w:rsid w:val="00A15B43"/>
    <w:rsid w:val="00A25056"/>
    <w:rsid w:val="00A3611E"/>
    <w:rsid w:val="00A36FB5"/>
    <w:rsid w:val="00A413E8"/>
    <w:rsid w:val="00A51F93"/>
    <w:rsid w:val="00A52AD0"/>
    <w:rsid w:val="00A5383E"/>
    <w:rsid w:val="00A57EAE"/>
    <w:rsid w:val="00A63D1C"/>
    <w:rsid w:val="00A7434C"/>
    <w:rsid w:val="00AA1D26"/>
    <w:rsid w:val="00AA321F"/>
    <w:rsid w:val="00AB1B24"/>
    <w:rsid w:val="00AC123F"/>
    <w:rsid w:val="00AC435D"/>
    <w:rsid w:val="00AC4912"/>
    <w:rsid w:val="00AD1AAA"/>
    <w:rsid w:val="00AD1BC9"/>
    <w:rsid w:val="00AD1DAE"/>
    <w:rsid w:val="00AD2673"/>
    <w:rsid w:val="00AD268B"/>
    <w:rsid w:val="00AE40B3"/>
    <w:rsid w:val="00AF5C77"/>
    <w:rsid w:val="00B03863"/>
    <w:rsid w:val="00B04460"/>
    <w:rsid w:val="00B068B7"/>
    <w:rsid w:val="00B10355"/>
    <w:rsid w:val="00B1696A"/>
    <w:rsid w:val="00B235C2"/>
    <w:rsid w:val="00B30137"/>
    <w:rsid w:val="00B30F20"/>
    <w:rsid w:val="00B4121A"/>
    <w:rsid w:val="00B56E02"/>
    <w:rsid w:val="00B6470A"/>
    <w:rsid w:val="00B8417F"/>
    <w:rsid w:val="00B905C4"/>
    <w:rsid w:val="00B92417"/>
    <w:rsid w:val="00B94AD2"/>
    <w:rsid w:val="00B966F6"/>
    <w:rsid w:val="00BA2AC9"/>
    <w:rsid w:val="00BA4120"/>
    <w:rsid w:val="00BA7D6A"/>
    <w:rsid w:val="00BB0FD6"/>
    <w:rsid w:val="00BB231B"/>
    <w:rsid w:val="00BB2563"/>
    <w:rsid w:val="00BB54FC"/>
    <w:rsid w:val="00BB697F"/>
    <w:rsid w:val="00BB6ACA"/>
    <w:rsid w:val="00BB6FAC"/>
    <w:rsid w:val="00BC3C70"/>
    <w:rsid w:val="00BC4EEE"/>
    <w:rsid w:val="00BC5469"/>
    <w:rsid w:val="00BC7CC1"/>
    <w:rsid w:val="00BE587B"/>
    <w:rsid w:val="00BF5E27"/>
    <w:rsid w:val="00C0110C"/>
    <w:rsid w:val="00C046BA"/>
    <w:rsid w:val="00C06F76"/>
    <w:rsid w:val="00C25B29"/>
    <w:rsid w:val="00C42F8F"/>
    <w:rsid w:val="00C461FF"/>
    <w:rsid w:val="00C51389"/>
    <w:rsid w:val="00C5378A"/>
    <w:rsid w:val="00C54DAE"/>
    <w:rsid w:val="00C60FC2"/>
    <w:rsid w:val="00C630E2"/>
    <w:rsid w:val="00C6599E"/>
    <w:rsid w:val="00C66AB3"/>
    <w:rsid w:val="00C66D6C"/>
    <w:rsid w:val="00C679A6"/>
    <w:rsid w:val="00C67C07"/>
    <w:rsid w:val="00C70B8C"/>
    <w:rsid w:val="00C7675D"/>
    <w:rsid w:val="00C7731A"/>
    <w:rsid w:val="00C807AB"/>
    <w:rsid w:val="00C83937"/>
    <w:rsid w:val="00CB0BBE"/>
    <w:rsid w:val="00CC02A8"/>
    <w:rsid w:val="00CC4381"/>
    <w:rsid w:val="00CD6872"/>
    <w:rsid w:val="00CD70C2"/>
    <w:rsid w:val="00CE2127"/>
    <w:rsid w:val="00CE51C7"/>
    <w:rsid w:val="00CE7E69"/>
    <w:rsid w:val="00CF0663"/>
    <w:rsid w:val="00CF1E7F"/>
    <w:rsid w:val="00CF2138"/>
    <w:rsid w:val="00CF246D"/>
    <w:rsid w:val="00CF3D74"/>
    <w:rsid w:val="00CF5DF1"/>
    <w:rsid w:val="00D03CD9"/>
    <w:rsid w:val="00D042B0"/>
    <w:rsid w:val="00D1024C"/>
    <w:rsid w:val="00D114B2"/>
    <w:rsid w:val="00D13AF7"/>
    <w:rsid w:val="00D26937"/>
    <w:rsid w:val="00D30054"/>
    <w:rsid w:val="00D4728A"/>
    <w:rsid w:val="00D47E74"/>
    <w:rsid w:val="00D521FE"/>
    <w:rsid w:val="00D57011"/>
    <w:rsid w:val="00D57C12"/>
    <w:rsid w:val="00D61ADA"/>
    <w:rsid w:val="00D62A63"/>
    <w:rsid w:val="00D66E46"/>
    <w:rsid w:val="00D85258"/>
    <w:rsid w:val="00D94845"/>
    <w:rsid w:val="00D9490C"/>
    <w:rsid w:val="00DA4B1C"/>
    <w:rsid w:val="00DA4D63"/>
    <w:rsid w:val="00DA6032"/>
    <w:rsid w:val="00DA68B4"/>
    <w:rsid w:val="00DA6C33"/>
    <w:rsid w:val="00DA7E41"/>
    <w:rsid w:val="00DB3BA3"/>
    <w:rsid w:val="00DC33D2"/>
    <w:rsid w:val="00DD160E"/>
    <w:rsid w:val="00DD251E"/>
    <w:rsid w:val="00DD4485"/>
    <w:rsid w:val="00DE1599"/>
    <w:rsid w:val="00DE3303"/>
    <w:rsid w:val="00DF2C75"/>
    <w:rsid w:val="00DF3443"/>
    <w:rsid w:val="00DF73F8"/>
    <w:rsid w:val="00E0510B"/>
    <w:rsid w:val="00E12002"/>
    <w:rsid w:val="00E120A0"/>
    <w:rsid w:val="00E13CCA"/>
    <w:rsid w:val="00E14230"/>
    <w:rsid w:val="00E1518D"/>
    <w:rsid w:val="00E157C6"/>
    <w:rsid w:val="00E20ECE"/>
    <w:rsid w:val="00E25F4F"/>
    <w:rsid w:val="00E40E3A"/>
    <w:rsid w:val="00E5441E"/>
    <w:rsid w:val="00E61459"/>
    <w:rsid w:val="00E63DE0"/>
    <w:rsid w:val="00E65B6A"/>
    <w:rsid w:val="00E666ED"/>
    <w:rsid w:val="00E769BD"/>
    <w:rsid w:val="00E805B4"/>
    <w:rsid w:val="00E82DDF"/>
    <w:rsid w:val="00E82EA1"/>
    <w:rsid w:val="00E841C0"/>
    <w:rsid w:val="00E85105"/>
    <w:rsid w:val="00EA2D21"/>
    <w:rsid w:val="00EA3943"/>
    <w:rsid w:val="00EA5DE7"/>
    <w:rsid w:val="00EC24C1"/>
    <w:rsid w:val="00ED010C"/>
    <w:rsid w:val="00ED15E3"/>
    <w:rsid w:val="00EE6035"/>
    <w:rsid w:val="00EF2320"/>
    <w:rsid w:val="00F01F7B"/>
    <w:rsid w:val="00F16449"/>
    <w:rsid w:val="00F36838"/>
    <w:rsid w:val="00F43C61"/>
    <w:rsid w:val="00F55A9C"/>
    <w:rsid w:val="00F6061F"/>
    <w:rsid w:val="00F62522"/>
    <w:rsid w:val="00F772F1"/>
    <w:rsid w:val="00F77E22"/>
    <w:rsid w:val="00F81470"/>
    <w:rsid w:val="00F92827"/>
    <w:rsid w:val="00FA09B0"/>
    <w:rsid w:val="00FA2E85"/>
    <w:rsid w:val="00FA58F9"/>
    <w:rsid w:val="00FB6C79"/>
    <w:rsid w:val="00FC3900"/>
    <w:rsid w:val="00FD1B26"/>
    <w:rsid w:val="00FD1C67"/>
    <w:rsid w:val="00FF1E6A"/>
    <w:rsid w:val="00FF5F92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7D61"/>
  <w15:chartTrackingRefBased/>
  <w15:docId w15:val="{2996EC99-5DD8-4522-974C-6B2D4F10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461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710BD1"/>
    <w:pPr>
      <w:spacing w:after="0" w:line="240" w:lineRule="auto"/>
    </w:pPr>
    <w:rPr>
      <w:rFonts w:ascii="Times New Roman" w:hAnsi="Times New Roman"/>
      <w:sz w:val="24"/>
    </w:rPr>
  </w:style>
  <w:style w:type="paragraph" w:styleId="Pis">
    <w:name w:val="header"/>
    <w:basedOn w:val="Normaallaad"/>
    <w:link w:val="PisMrk"/>
    <w:uiPriority w:val="99"/>
    <w:unhideWhenUsed/>
    <w:rsid w:val="00B3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30137"/>
  </w:style>
  <w:style w:type="paragraph" w:styleId="Jalus">
    <w:name w:val="footer"/>
    <w:basedOn w:val="Normaallaad"/>
    <w:link w:val="JalusMrk"/>
    <w:uiPriority w:val="99"/>
    <w:unhideWhenUsed/>
    <w:rsid w:val="00B3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3013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6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64E8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E40E3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40E3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40E3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0E3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40E3A"/>
    <w:rPr>
      <w:b/>
      <w:bCs/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C461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daktsioon">
    <w:name w:val="Revision"/>
    <w:hidden/>
    <w:uiPriority w:val="99"/>
    <w:semiHidden/>
    <w:rsid w:val="008A00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1333</Words>
  <Characters>7732</Characters>
  <Application>Microsoft Office Word</Application>
  <DocSecurity>0</DocSecurity>
  <Lines>64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20240606KKS-RiPSjtSeadusteMuutm</vt:lpstr>
      <vt:lpstr>20240606KKS-RiPSjtSeadusteMuutm</vt:lpstr>
    </vt:vector>
  </TitlesOfParts>
  <Company>EDF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20240606KKS-RiPSjtSeadusteMuutm</dc:title>
  <dc:subject/>
  <dc:creator>Malle Piirsoo</dc:creator>
  <cp:keywords/>
  <dc:description/>
  <cp:lastModifiedBy>Mari Käbi</cp:lastModifiedBy>
  <cp:revision>4</cp:revision>
  <cp:lastPrinted>2024-01-23T10:00:00Z</cp:lastPrinted>
  <dcterms:created xsi:type="dcterms:W3CDTF">2024-08-07T11:52:00Z</dcterms:created>
  <dcterms:modified xsi:type="dcterms:W3CDTF">2024-08-12T13:19:00Z</dcterms:modified>
</cp:coreProperties>
</file>